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89C85" w14:textId="77777777" w:rsidR="005F46E6" w:rsidRPr="005F46E6" w:rsidRDefault="005F46E6" w:rsidP="005F46E6">
      <w:pPr>
        <w:keepNext/>
        <w:spacing w:before="240" w:after="60" w:line="240" w:lineRule="auto"/>
        <w:outlineLvl w:val="3"/>
        <w:rPr>
          <w:rFonts w:ascii="Times New Roman" w:eastAsia="Times New Roman" w:hAnsi="Times New Roman" w:cs="Times New Roman"/>
          <w:b/>
          <w:bCs/>
          <w:sz w:val="28"/>
          <w:szCs w:val="28"/>
        </w:rPr>
      </w:pPr>
      <w:bookmarkStart w:id="0" w:name="_Toc256001618"/>
      <w:bookmarkStart w:id="1" w:name="_GoBack"/>
      <w:bookmarkEnd w:id="1"/>
      <w:r w:rsidRPr="005F46E6">
        <w:rPr>
          <w:rFonts w:ascii="Times New Roman" w:eastAsia="Times New Roman" w:hAnsi="Times New Roman" w:cs="Times New Roman"/>
          <w:b/>
          <w:bCs/>
          <w:noProof/>
          <w:sz w:val="28"/>
          <w:szCs w:val="28"/>
        </w:rPr>
        <w:t>II.Г.4 - Възстановяването на земеделски потенциал след природни бедствия или катастрофични събития и инвестиции в подходящи превантивни действия</w:t>
      </w:r>
      <w:bookmarkEnd w:id="0"/>
      <w:r w:rsidRPr="005F46E6">
        <w:rPr>
          <w:rFonts w:ascii="Times New Roman" w:eastAsia="Times New Roman" w:hAnsi="Times New Roman" w:cs="Times New Roman"/>
          <w:b/>
          <w:bCs/>
          <w:noProof/>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5F46E6" w:rsidRPr="005F46E6" w14:paraId="59010159" w14:textId="77777777" w:rsidTr="004F1C8A">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1B96459" w14:textId="77777777" w:rsidR="005F46E6" w:rsidRPr="005F46E6" w:rsidRDefault="005F46E6" w:rsidP="005F46E6">
            <w:pPr>
              <w:spacing w:after="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04B6F7E" w14:textId="77777777" w:rsidR="005F46E6" w:rsidRPr="005F46E6" w:rsidRDefault="005F46E6" w:rsidP="005F46E6">
            <w:pPr>
              <w:spacing w:after="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II.Г.4</w:t>
            </w:r>
          </w:p>
        </w:tc>
      </w:tr>
      <w:tr w:rsidR="005F46E6" w:rsidRPr="005F46E6" w14:paraId="0640B8C8" w14:textId="77777777" w:rsidTr="004F1C8A">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69DA59A" w14:textId="77777777" w:rsidR="005F46E6" w:rsidRPr="005F46E6" w:rsidRDefault="005F46E6" w:rsidP="005F46E6">
            <w:pPr>
              <w:spacing w:after="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8E6B87F" w14:textId="77777777" w:rsidR="005F46E6" w:rsidRPr="005F46E6" w:rsidRDefault="005F46E6" w:rsidP="005F46E6">
            <w:pPr>
              <w:spacing w:after="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 xml:space="preserve">Възстановяването на земеделски потенциал след природни бедствия или катастрофични събития и инвестиции в подходящи превантивни действия </w:t>
            </w:r>
          </w:p>
        </w:tc>
      </w:tr>
      <w:tr w:rsidR="005F46E6" w:rsidRPr="005F46E6" w14:paraId="53052A50" w14:textId="77777777" w:rsidTr="004F1C8A">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BFD7F8F" w14:textId="77777777" w:rsidR="005F46E6" w:rsidRPr="005F46E6" w:rsidRDefault="005F46E6" w:rsidP="005F46E6">
            <w:pPr>
              <w:spacing w:after="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71385EA" w14:textId="77777777" w:rsidR="005F46E6" w:rsidRPr="005F46E6" w:rsidRDefault="005F46E6" w:rsidP="005F46E6">
            <w:pPr>
              <w:spacing w:after="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INVEST(73-74) - Инвестиции, включително инвестиции за напояване</w:t>
            </w:r>
          </w:p>
        </w:tc>
      </w:tr>
      <w:tr w:rsidR="005F46E6" w:rsidRPr="005F46E6" w14:paraId="08229F65" w14:textId="77777777" w:rsidTr="004F1C8A">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83523C5" w14:textId="77777777" w:rsidR="005F46E6" w:rsidRPr="005F46E6" w:rsidRDefault="005F46E6" w:rsidP="005F46E6">
            <w:pPr>
              <w:spacing w:after="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9A9F4D6" w14:textId="77777777" w:rsidR="005F46E6" w:rsidRPr="005F46E6" w:rsidRDefault="005F46E6" w:rsidP="005F46E6">
            <w:pPr>
              <w:spacing w:after="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O.20. Брой на подпомаганите операции или единици за инвестиции в производствени дейности в земеделските стопанства</w:t>
            </w:r>
          </w:p>
        </w:tc>
      </w:tr>
      <w:tr w:rsidR="005F46E6" w:rsidRPr="005F46E6" w14:paraId="632C0433" w14:textId="77777777" w:rsidTr="004F1C8A">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3499DAA" w14:textId="77777777" w:rsidR="005F46E6" w:rsidRPr="005F46E6" w:rsidRDefault="005F46E6" w:rsidP="005F46E6">
            <w:pPr>
              <w:spacing w:after="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A325089" w14:textId="77777777" w:rsidR="005F46E6" w:rsidRPr="005F46E6" w:rsidRDefault="005F46E6" w:rsidP="005F46E6">
            <w:pPr>
              <w:spacing w:after="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Приемственост между поколенията: Не</w:t>
            </w:r>
          </w:p>
          <w:p w14:paraId="67486013" w14:textId="77777777" w:rsidR="005F46E6" w:rsidRPr="005F46E6" w:rsidRDefault="005F46E6" w:rsidP="005F46E6">
            <w:pPr>
              <w:spacing w:after="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Околна среда: Не</w:t>
            </w:r>
          </w:p>
          <w:p w14:paraId="5E9A9D9B" w14:textId="77777777" w:rsidR="005F46E6" w:rsidRPr="005F46E6" w:rsidRDefault="005F46E6" w:rsidP="005F46E6">
            <w:pPr>
              <w:spacing w:after="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 xml:space="preserve">Система за облекчения за екосхеми: </w:t>
            </w:r>
          </w:p>
          <w:p w14:paraId="6C9D21F1" w14:textId="77777777" w:rsidR="005F46E6" w:rsidRPr="005F46E6" w:rsidRDefault="005F46E6" w:rsidP="005F46E6">
            <w:pPr>
              <w:spacing w:after="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Подход LEADER: Не</w:t>
            </w:r>
          </w:p>
        </w:tc>
      </w:tr>
    </w:tbl>
    <w:p w14:paraId="2AA9F6DD" w14:textId="77777777" w:rsidR="005F46E6" w:rsidRPr="005F46E6" w:rsidRDefault="005F46E6" w:rsidP="005F46E6">
      <w:pPr>
        <w:spacing w:before="240" w:after="60" w:line="240" w:lineRule="auto"/>
        <w:outlineLvl w:val="4"/>
        <w:rPr>
          <w:rFonts w:ascii="Times New Roman" w:eastAsia="Times New Roman" w:hAnsi="Times New Roman" w:cs="Times New Roman"/>
          <w:bCs/>
          <w:i/>
          <w:iCs/>
          <w:color w:val="000000"/>
          <w:sz w:val="24"/>
          <w:szCs w:val="26"/>
        </w:rPr>
      </w:pPr>
      <w:bookmarkStart w:id="2" w:name="_Toc256001619"/>
      <w:r w:rsidRPr="005F46E6">
        <w:rPr>
          <w:rFonts w:ascii="Times New Roman" w:eastAsia="Times New Roman" w:hAnsi="Times New Roman" w:cs="Times New Roman"/>
          <w:bCs/>
          <w:i/>
          <w:iCs/>
          <w:noProof/>
          <w:color w:val="000000"/>
          <w:sz w:val="24"/>
          <w:szCs w:val="26"/>
        </w:rPr>
        <w:t>1 Териториално приложение и ако е уместно, регионално измерение</w:t>
      </w:r>
      <w:bookmarkEnd w:id="2"/>
    </w:p>
    <w:p w14:paraId="55704A0F" w14:textId="77777777" w:rsidR="005F46E6" w:rsidRPr="005F46E6" w:rsidRDefault="005F46E6" w:rsidP="005F46E6">
      <w:pPr>
        <w:spacing w:after="0" w:line="240" w:lineRule="auto"/>
        <w:rPr>
          <w:rFonts w:ascii="Times New Roman" w:eastAsia="Times New Roman" w:hAnsi="Times New Roman" w:cs="Times New Roman"/>
          <w:color w:val="000000"/>
          <w:sz w:val="0"/>
          <w:szCs w:val="24"/>
        </w:rPr>
      </w:pPr>
      <w:r w:rsidRPr="005F46E6">
        <w:rPr>
          <w:rFonts w:ascii="Times New Roman" w:eastAsia="Times New Roman" w:hAnsi="Times New Roman" w:cs="Times New Roman"/>
          <w:noProof/>
          <w:color w:val="000000"/>
          <w:sz w:val="24"/>
          <w:szCs w:val="24"/>
        </w:rPr>
        <w:t xml:space="preserve">Териториално приложение: </w:t>
      </w:r>
      <w:r w:rsidRPr="005F46E6">
        <w:rPr>
          <w:rFonts w:ascii="Times New Roman" w:eastAsia="Times New Roman" w:hAnsi="Times New Roman" w:cs="Times New Roman"/>
          <w:b/>
          <w:noProof/>
          <w:color w:val="000000"/>
          <w:sz w:val="24"/>
          <w:szCs w:val="24"/>
        </w:rPr>
        <w:t>Национално равнище</w:t>
      </w:r>
    </w:p>
    <w:p w14:paraId="4FD6101E" w14:textId="77777777" w:rsidR="005F46E6" w:rsidRPr="005F46E6" w:rsidRDefault="005F46E6" w:rsidP="005F46E6">
      <w:pPr>
        <w:spacing w:after="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5F46E6" w:rsidRPr="005F46E6" w14:paraId="3C8A0C6A" w14:textId="77777777" w:rsidTr="004F1C8A">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14:paraId="6235339A" w14:textId="77777777" w:rsidR="005F46E6" w:rsidRPr="005F46E6" w:rsidRDefault="005F46E6" w:rsidP="005F46E6">
            <w:pPr>
              <w:spacing w:after="0" w:line="240" w:lineRule="auto"/>
              <w:rPr>
                <w:rFonts w:ascii="Times New Roman" w:eastAsia="Times New Roman" w:hAnsi="Times New Roman" w:cs="Times New Roman"/>
                <w:b/>
                <w:color w:val="000000"/>
                <w:sz w:val="20"/>
                <w:szCs w:val="24"/>
              </w:rPr>
            </w:pPr>
            <w:r w:rsidRPr="005F46E6">
              <w:rPr>
                <w:rFonts w:ascii="Times New Roman" w:eastAsia="Times New Roman" w:hAnsi="Times New Roman" w:cs="Times New Roman"/>
                <w:b/>
                <w:noProof/>
                <w:color w:val="000000"/>
                <w:sz w:val="20"/>
                <w:szCs w:val="24"/>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14:paraId="2E097995" w14:textId="77777777" w:rsidR="005F46E6" w:rsidRPr="005F46E6" w:rsidRDefault="005F46E6" w:rsidP="005F46E6">
            <w:pPr>
              <w:spacing w:after="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b/>
                <w:noProof/>
                <w:color w:val="000000"/>
                <w:sz w:val="20"/>
                <w:szCs w:val="24"/>
              </w:rPr>
              <w:t>Описание</w:t>
            </w:r>
          </w:p>
        </w:tc>
      </w:tr>
      <w:tr w:rsidR="005F46E6" w:rsidRPr="005F46E6" w14:paraId="01DF5D6A" w14:textId="77777777" w:rsidTr="004F1C8A">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70B1CB2" w14:textId="77777777" w:rsidR="005F46E6" w:rsidRPr="005F46E6" w:rsidRDefault="005F46E6" w:rsidP="005F46E6">
            <w:pPr>
              <w:spacing w:after="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0589881" w14:textId="77777777" w:rsidR="005F46E6" w:rsidRPr="005F46E6" w:rsidRDefault="005F46E6" w:rsidP="005F46E6">
            <w:pPr>
              <w:spacing w:after="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 xml:space="preserve">България </w:t>
            </w:r>
          </w:p>
        </w:tc>
      </w:tr>
    </w:tbl>
    <w:p w14:paraId="710F6919"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F46E6" w:rsidRPr="005F46E6" w14:paraId="652C1AF9"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773FC9C2" w14:textId="77777777" w:rsidR="005F46E6" w:rsidRPr="005F46E6" w:rsidRDefault="005F46E6" w:rsidP="005F46E6">
            <w:pPr>
              <w:spacing w:before="40" w:after="40" w:line="240" w:lineRule="auto"/>
              <w:rPr>
                <w:rFonts w:ascii="Times New Roman" w:eastAsia="Times New Roman" w:hAnsi="Times New Roman" w:cs="Times New Roman"/>
                <w:sz w:val="24"/>
                <w:szCs w:val="24"/>
              </w:rPr>
            </w:pPr>
            <w:r w:rsidRPr="005F46E6">
              <w:rPr>
                <w:rFonts w:ascii="Times New Roman" w:eastAsia="Times New Roman" w:hAnsi="Times New Roman" w:cs="Times New Roman"/>
                <w:noProof/>
                <w:color w:val="333333"/>
                <w:sz w:val="24"/>
                <w:szCs w:val="24"/>
                <w:shd w:val="clear" w:color="auto" w:fill="FFFFFF"/>
              </w:rPr>
              <w:t>Дейностите по интервенцията се осъществят на територията на Република България</w:t>
            </w:r>
          </w:p>
        </w:tc>
      </w:tr>
    </w:tbl>
    <w:p w14:paraId="6813BA44" w14:textId="77777777" w:rsidR="005F46E6" w:rsidRPr="005F46E6" w:rsidRDefault="005F46E6" w:rsidP="005F46E6">
      <w:pPr>
        <w:spacing w:before="20" w:after="20" w:line="240" w:lineRule="auto"/>
        <w:outlineLvl w:val="4"/>
        <w:rPr>
          <w:rFonts w:ascii="Times New Roman" w:eastAsia="Times New Roman" w:hAnsi="Times New Roman" w:cs="Times New Roman"/>
          <w:bCs/>
          <w:iCs/>
          <w:color w:val="000000"/>
          <w:sz w:val="24"/>
          <w:szCs w:val="26"/>
        </w:rPr>
      </w:pPr>
      <w:bookmarkStart w:id="3" w:name="_Toc256001620"/>
      <w:r w:rsidRPr="005F46E6">
        <w:rPr>
          <w:rFonts w:ascii="Times New Roman" w:eastAsia="Times New Roman" w:hAnsi="Times New Roman" w:cs="Times New Roman"/>
          <w:bCs/>
          <w:iCs/>
          <w:noProof/>
          <w:color w:val="000000"/>
          <w:sz w:val="24"/>
          <w:szCs w:val="26"/>
        </w:rPr>
        <w:t>2 Свързани специфични цели, междусекторна цел и уместни секторни цели</w:t>
      </w:r>
      <w:bookmarkEnd w:id="3"/>
    </w:p>
    <w:p w14:paraId="57DDAD8D" w14:textId="77777777" w:rsidR="005F46E6" w:rsidRPr="005F46E6" w:rsidRDefault="005F46E6" w:rsidP="005F46E6">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5F46E6" w:rsidRPr="005F46E6" w14:paraId="3A8BFA31" w14:textId="77777777" w:rsidTr="004F1C8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E57D4CF" w14:textId="77777777" w:rsidR="005F46E6" w:rsidRPr="005F46E6" w:rsidRDefault="005F46E6" w:rsidP="005F46E6">
            <w:pPr>
              <w:spacing w:before="20" w:after="2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b/>
                <w:noProof/>
                <w:color w:val="000000"/>
                <w:sz w:val="20"/>
                <w:szCs w:val="24"/>
              </w:rPr>
              <w:t>Код на СПЕЦИФИЧНАТА ЦЕЛ НА ОСП + описание</w:t>
            </w:r>
            <w:r w:rsidRPr="005F46E6">
              <w:rPr>
                <w:rFonts w:ascii="Times New Roman" w:eastAsia="Times New Roman" w:hAnsi="Times New Roman" w:cs="Times New Roman"/>
                <w:noProof/>
                <w:color w:val="000000"/>
                <w:sz w:val="20"/>
                <w:szCs w:val="24"/>
              </w:rPr>
              <w:t xml:space="preserve"> Препоръчителните специфични цели на ОСП за този вид интервенция са обозначени с получер шрифт</w:t>
            </w:r>
          </w:p>
        </w:tc>
      </w:tr>
      <w:tr w:rsidR="005F46E6" w:rsidRPr="005F46E6" w14:paraId="45BC01F1" w14:textId="77777777" w:rsidTr="004F1C8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70A0058" w14:textId="77777777" w:rsidR="005F46E6" w:rsidRPr="005F46E6" w:rsidRDefault="005F46E6" w:rsidP="005F46E6">
            <w:pPr>
              <w:spacing w:before="20" w:after="2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SO1 Подпомагане за достатъчно надежден земеделски доход и устойчивост на селското стопанство в Съюза с цел подобряване на дългосрочната продоволствена сигурност и разнообразието в селското стопанство, както и за гарантиране на икономическата устойчивост на селскостопанското производство в Съюза</w:t>
            </w:r>
          </w:p>
        </w:tc>
      </w:tr>
      <w:tr w:rsidR="005F46E6" w:rsidRPr="005F46E6" w14:paraId="0B45A4E3" w14:textId="77777777" w:rsidTr="004F1C8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8A34973" w14:textId="77777777" w:rsidR="005F46E6" w:rsidRPr="005F46E6" w:rsidRDefault="005F46E6" w:rsidP="005F46E6">
            <w:pPr>
              <w:spacing w:before="20" w:after="2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SO9 Подобряване на отговора на селското стопанство в Съюза на обществените нужди от храна и здравеопазване, включително висококачествени, безопасни и питателни храни, произвеждани по устойчив начин, намаляване на хранителните отпадъци, както и подобряване на хуманното отношение към животните и борба с резистентностите към антимикробни средства</w:t>
            </w:r>
          </w:p>
        </w:tc>
      </w:tr>
    </w:tbl>
    <w:p w14:paraId="09D33F5B" w14:textId="77777777" w:rsidR="005F46E6" w:rsidRPr="005F46E6" w:rsidRDefault="005F46E6" w:rsidP="005F46E6">
      <w:pPr>
        <w:spacing w:before="20" w:after="20" w:line="240" w:lineRule="auto"/>
        <w:rPr>
          <w:rFonts w:ascii="Times New Roman" w:eastAsia="Times New Roman" w:hAnsi="Times New Roman" w:cs="Times New Roman"/>
          <w:color w:val="000000"/>
          <w:sz w:val="0"/>
          <w:szCs w:val="24"/>
        </w:rPr>
      </w:pPr>
    </w:p>
    <w:p w14:paraId="083243F4" w14:textId="77777777" w:rsidR="005F46E6" w:rsidRPr="005F46E6" w:rsidRDefault="005F46E6" w:rsidP="005F46E6">
      <w:pPr>
        <w:spacing w:before="20" w:after="20" w:line="240" w:lineRule="auto"/>
        <w:outlineLvl w:val="4"/>
        <w:rPr>
          <w:rFonts w:ascii="Times New Roman" w:eastAsia="Times New Roman" w:hAnsi="Times New Roman" w:cs="Times New Roman"/>
          <w:bCs/>
          <w:iCs/>
          <w:color w:val="000000"/>
          <w:sz w:val="24"/>
          <w:szCs w:val="26"/>
        </w:rPr>
      </w:pPr>
      <w:bookmarkStart w:id="4" w:name="_Toc256001621"/>
      <w:r w:rsidRPr="005F46E6">
        <w:rPr>
          <w:rFonts w:ascii="Times New Roman" w:eastAsia="Times New Roman" w:hAnsi="Times New Roman" w:cs="Times New Roman"/>
          <w:bCs/>
          <w:iCs/>
          <w:noProof/>
          <w:color w:val="000000"/>
          <w:sz w:val="24"/>
          <w:szCs w:val="26"/>
        </w:rPr>
        <w:t>3 Потребности, обхванати от интервенцията</w:t>
      </w:r>
      <w:bookmarkEnd w:id="4"/>
    </w:p>
    <w:p w14:paraId="0B659C78" w14:textId="77777777" w:rsidR="005F46E6" w:rsidRPr="005F46E6" w:rsidRDefault="005F46E6" w:rsidP="005F46E6">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9"/>
        <w:gridCol w:w="2349"/>
        <w:gridCol w:w="2349"/>
        <w:gridCol w:w="2349"/>
      </w:tblGrid>
      <w:tr w:rsidR="005F46E6" w:rsidRPr="005F46E6" w14:paraId="2BEB4C2C" w14:textId="77777777" w:rsidTr="004F1C8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4305D3E" w14:textId="77777777" w:rsidR="005F46E6" w:rsidRPr="005F46E6" w:rsidRDefault="005F46E6" w:rsidP="005F46E6">
            <w:pPr>
              <w:spacing w:before="20" w:after="20" w:line="240" w:lineRule="auto"/>
              <w:rPr>
                <w:rFonts w:ascii="Times New Roman" w:eastAsia="Times New Roman" w:hAnsi="Times New Roman" w:cs="Times New Roman"/>
                <w:b/>
                <w:color w:val="000000"/>
                <w:sz w:val="20"/>
                <w:szCs w:val="24"/>
              </w:rPr>
            </w:pPr>
            <w:r w:rsidRPr="005F46E6">
              <w:rPr>
                <w:rFonts w:ascii="Times New Roman" w:eastAsia="Times New Roman" w:hAnsi="Times New Roman" w:cs="Times New Roman"/>
                <w:b/>
                <w:noProof/>
                <w:color w:val="000000"/>
                <w:sz w:val="20"/>
                <w:szCs w:val="24"/>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E75EF75" w14:textId="77777777" w:rsidR="005F46E6" w:rsidRPr="005F46E6" w:rsidRDefault="005F46E6" w:rsidP="005F46E6">
            <w:pPr>
              <w:spacing w:before="20" w:after="20" w:line="240" w:lineRule="auto"/>
              <w:rPr>
                <w:rFonts w:ascii="Times New Roman" w:eastAsia="Times New Roman" w:hAnsi="Times New Roman" w:cs="Times New Roman"/>
                <w:b/>
                <w:color w:val="000000"/>
                <w:sz w:val="20"/>
                <w:szCs w:val="24"/>
              </w:rPr>
            </w:pPr>
            <w:r w:rsidRPr="005F46E6">
              <w:rPr>
                <w:rFonts w:ascii="Times New Roman" w:eastAsia="Times New Roman" w:hAnsi="Times New Roman" w:cs="Times New Roman"/>
                <w:b/>
                <w:noProof/>
                <w:color w:val="000000"/>
                <w:sz w:val="20"/>
                <w:szCs w:val="24"/>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D7056D5" w14:textId="77777777" w:rsidR="005F46E6" w:rsidRPr="005F46E6" w:rsidRDefault="005F46E6" w:rsidP="005F46E6">
            <w:pPr>
              <w:spacing w:before="20" w:after="20" w:line="240" w:lineRule="auto"/>
              <w:rPr>
                <w:rFonts w:ascii="Times New Roman" w:eastAsia="Times New Roman" w:hAnsi="Times New Roman" w:cs="Times New Roman"/>
                <w:b/>
                <w:color w:val="000000"/>
                <w:sz w:val="20"/>
                <w:szCs w:val="24"/>
              </w:rPr>
            </w:pPr>
            <w:r w:rsidRPr="005F46E6">
              <w:rPr>
                <w:rFonts w:ascii="Times New Roman" w:eastAsia="Times New Roman" w:hAnsi="Times New Roman" w:cs="Times New Roman"/>
                <w:b/>
                <w:noProof/>
                <w:color w:val="000000"/>
                <w:sz w:val="20"/>
                <w:szCs w:val="24"/>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9C028D6" w14:textId="77777777" w:rsidR="005F46E6" w:rsidRPr="005F46E6" w:rsidRDefault="005F46E6" w:rsidP="005F46E6">
            <w:pPr>
              <w:spacing w:before="20" w:after="2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b/>
                <w:noProof/>
                <w:color w:val="000000"/>
                <w:sz w:val="20"/>
                <w:szCs w:val="24"/>
              </w:rPr>
              <w:t>Разгледана в стратегически план по ОСП</w:t>
            </w:r>
          </w:p>
        </w:tc>
      </w:tr>
      <w:tr w:rsidR="005F46E6" w:rsidRPr="005F46E6" w14:paraId="7FA6530C" w14:textId="77777777" w:rsidTr="004F1C8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7CD5F0D3" w14:textId="77777777" w:rsidR="005F46E6" w:rsidRPr="005F46E6" w:rsidRDefault="005F46E6" w:rsidP="005F46E6">
            <w:pPr>
              <w:spacing w:before="20" w:after="2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П.1.5.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684BB60" w14:textId="77777777" w:rsidR="005F46E6" w:rsidRPr="005F46E6" w:rsidRDefault="005F46E6" w:rsidP="005F46E6">
            <w:pPr>
              <w:spacing w:before="20" w:after="2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 xml:space="preserve">Надграждане и диверсифициране на системата за управление на риска и управление на кризите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D151AEF" w14:textId="77777777" w:rsidR="005F46E6" w:rsidRPr="005F46E6" w:rsidRDefault="005F46E6" w:rsidP="005F46E6">
            <w:pPr>
              <w:spacing w:before="20" w:after="2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среден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4DB6FA1F" w14:textId="77777777" w:rsidR="005F46E6" w:rsidRPr="005F46E6" w:rsidRDefault="005F46E6" w:rsidP="005F46E6">
            <w:pPr>
              <w:spacing w:before="20" w:after="2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Да</w:t>
            </w:r>
          </w:p>
        </w:tc>
      </w:tr>
      <w:tr w:rsidR="00AE1ACC" w:rsidRPr="005F46E6" w14:paraId="41F2EDA5" w14:textId="77777777" w:rsidTr="004F1C8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ACCE0C2" w14:textId="77777777" w:rsidR="00AE1ACC" w:rsidRPr="005F46E6" w:rsidRDefault="00AE1ACC" w:rsidP="005F46E6">
            <w:pPr>
              <w:spacing w:before="20" w:after="20" w:line="240" w:lineRule="auto"/>
              <w:rPr>
                <w:rFonts w:ascii="Times New Roman" w:eastAsia="Times New Roman" w:hAnsi="Times New Roman" w:cs="Times New Roman"/>
                <w:noProof/>
                <w:color w:val="000000"/>
                <w:sz w:val="20"/>
                <w:szCs w:val="24"/>
              </w:rPr>
            </w:pPr>
            <w:ins w:id="5" w:author="MZH" w:date="2025-06-30T11:59:00Z">
              <w:r w:rsidRPr="00AE1ACC">
                <w:rPr>
                  <w:rFonts w:ascii="Times New Roman" w:eastAsia="Times New Roman" w:hAnsi="Times New Roman" w:cs="Times New Roman"/>
                  <w:noProof/>
                  <w:color w:val="000000"/>
                  <w:sz w:val="20"/>
                  <w:szCs w:val="24"/>
                </w:rPr>
                <w:t>П.9.4</w:t>
              </w:r>
            </w:ins>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0D72D73" w14:textId="77777777" w:rsidR="00AE1ACC" w:rsidRPr="005F46E6" w:rsidRDefault="00AE1ACC" w:rsidP="005F46E6">
            <w:pPr>
              <w:spacing w:before="20" w:after="20" w:line="240" w:lineRule="auto"/>
              <w:rPr>
                <w:rFonts w:ascii="Times New Roman" w:eastAsia="Times New Roman" w:hAnsi="Times New Roman" w:cs="Times New Roman"/>
                <w:noProof/>
                <w:color w:val="000000"/>
                <w:sz w:val="20"/>
                <w:szCs w:val="24"/>
              </w:rPr>
            </w:pPr>
            <w:ins w:id="6" w:author="MZH" w:date="2025-06-30T11:59:00Z">
              <w:r w:rsidRPr="00AE1ACC">
                <w:rPr>
                  <w:rFonts w:ascii="Times New Roman" w:eastAsia="Times New Roman" w:hAnsi="Times New Roman" w:cs="Times New Roman"/>
                  <w:noProof/>
                  <w:color w:val="000000"/>
                  <w:sz w:val="20"/>
                  <w:szCs w:val="24"/>
                </w:rPr>
                <w:t>Подобряване качеството на храните, насърчаване консумацията на здравословна храна</w:t>
              </w:r>
            </w:ins>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9F74662" w14:textId="77777777" w:rsidR="00AE1ACC" w:rsidRPr="005F46E6" w:rsidRDefault="00AE1ACC" w:rsidP="005F46E6">
            <w:pPr>
              <w:spacing w:before="20" w:after="20" w:line="240" w:lineRule="auto"/>
              <w:rPr>
                <w:rFonts w:ascii="Times New Roman" w:eastAsia="Times New Roman" w:hAnsi="Times New Roman" w:cs="Times New Roman"/>
                <w:noProof/>
                <w:color w:val="000000"/>
                <w:sz w:val="20"/>
                <w:szCs w:val="24"/>
              </w:rPr>
            </w:pPr>
            <w:ins w:id="7" w:author="MZH" w:date="2025-06-30T11:59:00Z">
              <w:r w:rsidRPr="00AE1ACC">
                <w:rPr>
                  <w:rFonts w:ascii="Times New Roman" w:eastAsia="Times New Roman" w:hAnsi="Times New Roman" w:cs="Times New Roman"/>
                  <w:noProof/>
                  <w:color w:val="000000"/>
                  <w:sz w:val="20"/>
                  <w:szCs w:val="24"/>
                </w:rPr>
                <w:t>среден приоритет</w:t>
              </w:r>
            </w:ins>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E53DA86" w14:textId="77777777" w:rsidR="00AE1ACC" w:rsidRPr="005F46E6" w:rsidRDefault="00AE1ACC" w:rsidP="005F46E6">
            <w:pPr>
              <w:spacing w:before="20" w:after="20" w:line="240" w:lineRule="auto"/>
              <w:rPr>
                <w:rFonts w:ascii="Times New Roman" w:eastAsia="Times New Roman" w:hAnsi="Times New Roman" w:cs="Times New Roman"/>
                <w:noProof/>
                <w:color w:val="000000"/>
                <w:sz w:val="20"/>
                <w:szCs w:val="24"/>
              </w:rPr>
            </w:pPr>
            <w:ins w:id="8" w:author="MZH" w:date="2025-06-30T12:00:00Z">
              <w:r w:rsidRPr="00AE1ACC">
                <w:rPr>
                  <w:rFonts w:ascii="Times New Roman" w:eastAsia="Times New Roman" w:hAnsi="Times New Roman" w:cs="Times New Roman"/>
                  <w:noProof/>
                  <w:color w:val="000000"/>
                  <w:sz w:val="20"/>
                  <w:szCs w:val="24"/>
                </w:rPr>
                <w:t>Да</w:t>
              </w:r>
            </w:ins>
          </w:p>
        </w:tc>
      </w:tr>
      <w:tr w:rsidR="005F46E6" w:rsidRPr="005F46E6" w14:paraId="4F802688" w14:textId="77777777" w:rsidTr="004F1C8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F9397CE" w14:textId="77777777" w:rsidR="005F46E6" w:rsidRPr="005F46E6" w:rsidRDefault="005F46E6" w:rsidP="005F46E6">
            <w:pPr>
              <w:spacing w:before="20" w:after="2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lastRenderedPageBreak/>
              <w:t>П.9.6.</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7C336A89" w14:textId="77777777" w:rsidR="005F46E6" w:rsidRPr="005F46E6" w:rsidRDefault="005F46E6" w:rsidP="005F46E6">
            <w:pPr>
              <w:spacing w:before="20" w:after="2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Подобряване отглеждането на животните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B8B0C85" w14:textId="77777777" w:rsidR="005F46E6" w:rsidRPr="005F46E6" w:rsidRDefault="005F46E6" w:rsidP="005F46E6">
            <w:pPr>
              <w:spacing w:before="20" w:after="2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06C22D0" w14:textId="77777777" w:rsidR="005F46E6" w:rsidRPr="005F46E6" w:rsidRDefault="005F46E6" w:rsidP="005F46E6">
            <w:pPr>
              <w:spacing w:before="20" w:after="2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Да</w:t>
            </w:r>
          </w:p>
        </w:tc>
      </w:tr>
      <w:tr w:rsidR="005F46E6" w:rsidRPr="005F46E6" w14:paraId="1123F4B2" w14:textId="77777777" w:rsidTr="004F1C8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2530641" w14:textId="77777777" w:rsidR="005F46E6" w:rsidRPr="005F46E6" w:rsidRDefault="005F46E6" w:rsidP="005F46E6">
            <w:pPr>
              <w:spacing w:before="20" w:after="2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П.9.7.</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46239832" w14:textId="77777777" w:rsidR="005F46E6" w:rsidRPr="005F46E6" w:rsidRDefault="005F46E6" w:rsidP="005F46E6">
            <w:pPr>
              <w:spacing w:before="20" w:after="2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Намаляване употребата на антимикробни средства в селското стопанство</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E9292ED" w14:textId="77777777" w:rsidR="005F46E6" w:rsidRPr="005F46E6" w:rsidRDefault="005F46E6" w:rsidP="005F46E6">
            <w:pPr>
              <w:spacing w:before="20" w:after="2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81B79FF" w14:textId="77777777" w:rsidR="005F46E6" w:rsidRPr="005F46E6" w:rsidRDefault="005F46E6" w:rsidP="005F46E6">
            <w:pPr>
              <w:spacing w:before="20" w:after="2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Да</w:t>
            </w:r>
          </w:p>
        </w:tc>
      </w:tr>
    </w:tbl>
    <w:p w14:paraId="2B6F07F6" w14:textId="77777777" w:rsidR="005F46E6" w:rsidRPr="005F46E6" w:rsidRDefault="005F46E6" w:rsidP="005F46E6">
      <w:pPr>
        <w:spacing w:before="20" w:after="20" w:line="240" w:lineRule="auto"/>
        <w:outlineLvl w:val="4"/>
        <w:rPr>
          <w:rFonts w:ascii="Times New Roman" w:eastAsia="Times New Roman" w:hAnsi="Times New Roman" w:cs="Times New Roman"/>
          <w:bCs/>
          <w:iCs/>
          <w:color w:val="000000"/>
          <w:sz w:val="24"/>
          <w:szCs w:val="26"/>
        </w:rPr>
      </w:pPr>
      <w:bookmarkStart w:id="9" w:name="_Toc256001622"/>
      <w:r w:rsidRPr="005F46E6">
        <w:rPr>
          <w:rFonts w:ascii="Times New Roman" w:eastAsia="Times New Roman" w:hAnsi="Times New Roman" w:cs="Times New Roman"/>
          <w:bCs/>
          <w:iCs/>
          <w:noProof/>
          <w:color w:val="000000"/>
          <w:sz w:val="24"/>
          <w:szCs w:val="26"/>
        </w:rPr>
        <w:t>4 Показател(и) за резултатите</w:t>
      </w:r>
      <w:bookmarkEnd w:id="9"/>
    </w:p>
    <w:p w14:paraId="5D914427" w14:textId="77777777" w:rsidR="005F46E6" w:rsidRPr="005F46E6" w:rsidRDefault="005F46E6" w:rsidP="005F46E6">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5F46E6" w:rsidRPr="005F46E6" w14:paraId="2C746AA5" w14:textId="77777777" w:rsidTr="004F1C8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8F07991" w14:textId="77777777" w:rsidR="005F46E6" w:rsidRPr="005F46E6" w:rsidRDefault="005F46E6" w:rsidP="005F46E6">
            <w:pPr>
              <w:spacing w:before="20" w:after="2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b/>
                <w:noProof/>
                <w:color w:val="000000"/>
                <w:sz w:val="20"/>
                <w:szCs w:val="24"/>
              </w:rPr>
              <w:t>Код на ПОКАЗАТЕЛИТЕ ЗА РЕЗУЛТАТИТЕ + описание</w:t>
            </w:r>
            <w:r w:rsidRPr="005F46E6">
              <w:rPr>
                <w:rFonts w:ascii="Times New Roman" w:eastAsia="Times New Roman" w:hAnsi="Times New Roman" w:cs="Times New Roman"/>
                <w:noProof/>
                <w:color w:val="000000"/>
                <w:sz w:val="20"/>
                <w:szCs w:val="24"/>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5F46E6" w:rsidRPr="005F46E6" w14:paraId="7B048E8F" w14:textId="77777777" w:rsidTr="004F1C8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92C13E9" w14:textId="77777777" w:rsidR="005F46E6" w:rsidRPr="005F46E6" w:rsidRDefault="005F46E6" w:rsidP="005F46E6">
            <w:pPr>
              <w:spacing w:before="20" w:after="2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R.9 Дял на земеделските стопани, получаващи подпомагане за инвестиции с цел преструктуриране и модернизиране, включително подобряване на ресурсната ефективност</w:t>
            </w:r>
          </w:p>
        </w:tc>
      </w:tr>
    </w:tbl>
    <w:p w14:paraId="78DDF7A3" w14:textId="77777777" w:rsidR="005F46E6" w:rsidRPr="005F46E6" w:rsidRDefault="005F46E6" w:rsidP="005F46E6">
      <w:pPr>
        <w:spacing w:before="20" w:after="20" w:line="240" w:lineRule="auto"/>
        <w:outlineLvl w:val="4"/>
        <w:rPr>
          <w:rFonts w:ascii="Times New Roman" w:eastAsia="Times New Roman" w:hAnsi="Times New Roman" w:cs="Times New Roman"/>
          <w:bCs/>
          <w:iCs/>
          <w:color w:val="000000"/>
          <w:sz w:val="24"/>
          <w:szCs w:val="26"/>
        </w:rPr>
      </w:pPr>
      <w:bookmarkStart w:id="10" w:name="_Toc256001623"/>
      <w:r w:rsidRPr="005F46E6">
        <w:rPr>
          <w:rFonts w:ascii="Times New Roman" w:eastAsia="Times New Roman" w:hAnsi="Times New Roman" w:cs="Times New Roman"/>
          <w:bCs/>
          <w:iCs/>
          <w:noProof/>
          <w:color w:val="000000"/>
          <w:sz w:val="24"/>
          <w:szCs w:val="26"/>
        </w:rPr>
        <w:t>5 Конкретен план, изисквания и условия за допустимост на интервенцията</w:t>
      </w:r>
      <w:bookmarkEnd w:id="10"/>
    </w:p>
    <w:p w14:paraId="7672136F"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F46E6" w:rsidRPr="005F46E6" w14:paraId="503C0CDB"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116086D5"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Селскостопанското производство е високо рисково, а често и скъпо струваща стопанска дейност, която е изправена пред множество кризисни ситуации, голяма част от които са в резултат от влиянието на фактори, които трудно могат да се предвидят и да имат негативен ефект върху размера на произведената продукция и доходите на земеделските стопани.</w:t>
            </w:r>
          </w:p>
          <w:p w14:paraId="3F215672"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В последните години селскостопанският сектор е под непрекъсната заплаха от рискове, свързани с неблагоприятни климатични събития, природни бедствия, заболявания по растенията и животните, нестабилност на цените, трудности при намиране на пазари и други.</w:t>
            </w:r>
          </w:p>
          <w:p w14:paraId="7CFE2EAC"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Наблюденията от последните години сочат, че с по-голям интензитет на проявление и вредоносни последици, особено за подотрасъл „Растениевъдство“ (намаляване или унищожаване на земеделската продукция) са следните природно-климатични рискове: градушки, измръзване, наводнения и високи подпочвени води в земеделски терени и засушаване. Това от своя страна създава необходимост от наличието на подходящи форми на интервенции, които да повишат нивото на превенция в земеделските стопанства, а също така и за възстановяването на земеделски производствен потенциал в случаите, в които той е бил нарушен в резултат от природни бедствия или катастрофични събития.</w:t>
            </w:r>
          </w:p>
          <w:p w14:paraId="3E5185D4"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През последните години нарастват предизвикателствата пред селскостопанското производство, свързани с екстремни прояви на неблагоприятни климатични събития. Налице са съществени изменения в градовите процеси, които стават все по-интензивни и опустошителни и все по-често засягат райони, които до скоро не са считани за градобитни. Много научни изследвания и прогнози за климата в България сочат, че в средносрочен и дългосрочен план проявите на неблагоприятни климатични събития и природни бедствия ще зачестят. Разширява се и териториалният обхват на проява на тези опасни метеорологични явления, което предполага разширяване на градозащитата върху територията на цялата страна. Към момента градозащитната система обхваща 1/3 от територията на страната (области и части от области в Северозападна и Централна България, Южна централна и Югоизточна България).</w:t>
            </w:r>
          </w:p>
          <w:p w14:paraId="5887EDE8"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xml:space="preserve">Превенция срещу градушките се осъществява от Изпълнителната агенция „Борба с градушките“ (ИАБГ), като през 2018 г. защитаваната територия е 17,2 млн. </w:t>
            </w:r>
            <w:r w:rsidRPr="005F46E6">
              <w:rPr>
                <w:rFonts w:ascii="Times New Roman" w:eastAsia="Times New Roman" w:hAnsi="Times New Roman" w:cs="Times New Roman"/>
                <w:noProof/>
                <w:sz w:val="24"/>
                <w:szCs w:val="24"/>
              </w:rPr>
              <w:lastRenderedPageBreak/>
              <w:t xml:space="preserve">дка, пораженията на селскостопанската продукция през 2018 г. са на 42 234 дка, със среден процент на унищожения 58,32%. </w:t>
            </w:r>
          </w:p>
          <w:p w14:paraId="71BEB997"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Един от основните проблеми за постигане на максимална ефективност на настоящата градозащита е осигуряването на финансиране, което да подобри действието на общата публична инфраструктура, което от своя страна ще окаже директен положителен ефект върху дейността на земеделските стопани. Възможностите за разширяване на обхвата на градозащитата изисква от една страна оптимизиране на методите за защита посредством прилагане на нови и съвременни способи на въздействие на градовите процеси, а от друга - навременното им и оптимално използване. По този начин ще се осигури възможност за превенция и по – лесно преодоляване на последиците от природни бедствия или катастрофични събития в различните секторни производства от отрасъл Селско стопанство.</w:t>
            </w:r>
          </w:p>
          <w:p w14:paraId="3CE2CDAB"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От друга страна силното увеличаване в последните години на индустриалното животновъдство и конкурентния натиск върху европейските пазари от вноса на животинска продукция с ниски или без никакви стандарти за благосъстояние на животните са предизвикателство за подобряване на хуманното отношение към животните. Хуманното отношение засяга непряко безопасността на храните (поради тесните връзки между доброто състояние на животните, тяхното здраве и пренасяните чрез храната заболявания).</w:t>
            </w:r>
          </w:p>
          <w:p w14:paraId="63F8DDAE"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Биологичната сигурност е неизменен компонент от мерките прилагани за осигуряване на благосъстоянието на животните в животновъдните обекти. Във връзка със зачестилите прояви на силно заразни заболявания при животните в страната след 2016 г., като Заразен нодуларен дерматит, Високопатогенна инфлуенца (грип) по домашните птици, Чума по дребните преживни и Африканска чума по свинете и др. се идентифицира затруднение при някои ферми при изпълнение на изискванията за биосигурност. Това определя необходимост от засилване на интервенциите към мерките за постигане на по-високи нива на биосигурност във фермите.</w:t>
            </w:r>
          </w:p>
          <w:p w14:paraId="5D5D3DC4"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xml:space="preserve">Проблемите със здравния статус на животните са сериозен риск за качеството и безопасността на произвежданите продукти и поради завишена употреба на антимикробни средства за борба с болестите по животните. Основен риск, свързан с употребата на ветеринарни антимикробни средства в животновъдството, освен опасността от остатъчни количества в храните, е създаване на антимикробна резистентност, която микробите развиват към антимикробните лекарствени средства, които преди са действали ефективно върху тях, представлява все по- нарастваща заплаха за здравето в световен мащаб. </w:t>
            </w:r>
          </w:p>
          <w:p w14:paraId="5D177513"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xml:space="preserve">От друга страна за животновъдните обекти е от изключително значение осигуряването на биосигурност и високи стандарти за хуманно отношение, спазване на добрите животновъдни практики, и изготвяне и прилагане на планове и стандартни оперативни процедури, включително свързани с профилактика и контрол на болестите и стимулиране преференциална употреба на други типове ветеринарномедицински продукти. </w:t>
            </w:r>
          </w:p>
          <w:p w14:paraId="67F330D1"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Важна роля процеса по производство на животинска продукция имат и публичните органи, които са ангажирани с осъществява контрола по отношение спазването на законовите изисквания, свързани с ветеринарномедицинската дейност, здравеопазването на животните и хуманното отношение, включително разработване на програми за профилактика, с цел ограничаване и ликвидиране на болестите по животните.</w:t>
            </w:r>
          </w:p>
          <w:p w14:paraId="77A4B6BC"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xml:space="preserve">Осигуряването на възможност за финансиране на различни публични органи ще даде възможност за подобряване на конкурентоспособността и устойчивостта на стопанствата в случай на такива бедствия или явления, включително ще осигури възможност за </w:t>
            </w:r>
            <w:r w:rsidRPr="005F46E6">
              <w:rPr>
                <w:rFonts w:ascii="Times New Roman" w:eastAsia="Times New Roman" w:hAnsi="Times New Roman" w:cs="Times New Roman"/>
                <w:noProof/>
                <w:sz w:val="24"/>
                <w:szCs w:val="24"/>
              </w:rPr>
              <w:lastRenderedPageBreak/>
              <w:t>повишаване на оперативния капацитет на компетентните власти в съответната област и ще оптимизира времето за реакция. Компетентните органи в областта на превенцията на селскостопанското производство от различни природни бедствия, катастрофични събития, здравеопазване и хуманно отношение към животните имат ключова роля за селскостопанския производствен процес осигурявайки подходящи форми на превенция с цел запазване на производствения потенциал на стопанствата.</w:t>
            </w:r>
          </w:p>
          <w:p w14:paraId="05035152"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b/>
                <w:bCs/>
                <w:noProof/>
                <w:sz w:val="24"/>
                <w:szCs w:val="24"/>
              </w:rPr>
              <w:t>Приоритетно насочване на подкрепата</w:t>
            </w:r>
          </w:p>
          <w:p w14:paraId="6B53768D" w14:textId="7E4C2B3E" w:rsidR="005F46E6" w:rsidRPr="005F46E6" w:rsidRDefault="005F46E6" w:rsidP="005F46E6">
            <w:pPr>
              <w:spacing w:before="40" w:after="40" w:line="240" w:lineRule="auto"/>
              <w:jc w:val="both"/>
              <w:rPr>
                <w:rFonts w:ascii="Times New Roman" w:eastAsia="Times New Roman" w:hAnsi="Times New Roman" w:cs="Times New Roman"/>
                <w:noProof/>
                <w:sz w:val="24"/>
                <w:szCs w:val="24"/>
              </w:rPr>
            </w:pPr>
            <w:r w:rsidRPr="005F46E6">
              <w:rPr>
                <w:rFonts w:ascii="Times New Roman" w:eastAsia="Times New Roman" w:hAnsi="Times New Roman" w:cs="Times New Roman"/>
                <w:noProof/>
                <w:sz w:val="24"/>
                <w:szCs w:val="24"/>
              </w:rPr>
              <w:t>· С цел приоритетно подпомагане чрез интервенцията</w:t>
            </w:r>
            <w:ins w:id="11" w:author="Elena A. Ivanova" w:date="2025-08-19T11:13:00Z">
              <w:r w:rsidR="000F1FF5">
                <w:rPr>
                  <w:rFonts w:ascii="Times New Roman" w:eastAsia="Times New Roman" w:hAnsi="Times New Roman" w:cs="Times New Roman"/>
                  <w:noProof/>
                  <w:sz w:val="24"/>
                  <w:szCs w:val="24"/>
                  <w:lang w:val="bg-BG"/>
                </w:rPr>
                <w:t>,</w:t>
              </w:r>
            </w:ins>
            <w:r w:rsidRPr="005F46E6">
              <w:rPr>
                <w:rFonts w:ascii="Times New Roman" w:eastAsia="Times New Roman" w:hAnsi="Times New Roman" w:cs="Times New Roman"/>
                <w:noProof/>
                <w:sz w:val="24"/>
                <w:szCs w:val="24"/>
              </w:rPr>
              <w:t xml:space="preserve"> за селскостопански дейности</w:t>
            </w:r>
            <w:ins w:id="12" w:author="Elena A. Ivanova" w:date="2025-08-19T11:13:00Z">
              <w:r w:rsidR="000F1FF5">
                <w:rPr>
                  <w:rFonts w:ascii="Times New Roman" w:eastAsia="Times New Roman" w:hAnsi="Times New Roman" w:cs="Times New Roman"/>
                  <w:noProof/>
                  <w:sz w:val="24"/>
                  <w:szCs w:val="24"/>
                  <w:lang w:val="bg-BG"/>
                </w:rPr>
                <w:t>,</w:t>
              </w:r>
            </w:ins>
            <w:r w:rsidRPr="005F46E6">
              <w:rPr>
                <w:rFonts w:ascii="Times New Roman" w:eastAsia="Times New Roman" w:hAnsi="Times New Roman" w:cs="Times New Roman"/>
                <w:noProof/>
                <w:sz w:val="24"/>
                <w:szCs w:val="24"/>
              </w:rPr>
              <w:t xml:space="preserve"> определени в анализа като приоритетни</w:t>
            </w:r>
            <w:ins w:id="13" w:author="Elena A. Ivanova" w:date="2025-08-19T11:13:00Z">
              <w:r w:rsidR="000F1FF5">
                <w:rPr>
                  <w:rFonts w:ascii="Times New Roman" w:eastAsia="Times New Roman" w:hAnsi="Times New Roman" w:cs="Times New Roman"/>
                  <w:noProof/>
                  <w:sz w:val="24"/>
                  <w:szCs w:val="24"/>
                  <w:lang w:val="bg-BG"/>
                </w:rPr>
                <w:t>,</w:t>
              </w:r>
            </w:ins>
            <w:r w:rsidRPr="005F46E6">
              <w:rPr>
                <w:rFonts w:ascii="Times New Roman" w:eastAsia="Times New Roman" w:hAnsi="Times New Roman" w:cs="Times New Roman"/>
                <w:noProof/>
                <w:sz w:val="24"/>
                <w:szCs w:val="24"/>
              </w:rPr>
              <w:t xml:space="preserve"> ще бъде разработен подход, които да позволи целево насочване на финансирането в рамките на определените финансови условия.</w:t>
            </w:r>
            <w:ins w:id="14" w:author="Elena A. Ivanova" w:date="2025-08-19T11:15:00Z">
              <w:r w:rsidR="000F1FF5">
                <w:t xml:space="preserve"> </w:t>
              </w:r>
              <w:r w:rsidR="000F1FF5" w:rsidRPr="00240ED2">
                <w:rPr>
                  <w:rFonts w:ascii="Times New Roman" w:eastAsia="Times New Roman" w:hAnsi="Times New Roman" w:cs="Times New Roman"/>
                  <w:noProof/>
                  <w:sz w:val="24"/>
                  <w:szCs w:val="24"/>
                </w:rPr>
                <w:t xml:space="preserve">Може да бъде </w:t>
              </w:r>
              <w:r w:rsidR="000F1FF5" w:rsidRPr="000F1FF5">
                <w:rPr>
                  <w:rFonts w:ascii="Times New Roman" w:eastAsia="Times New Roman" w:hAnsi="Times New Roman" w:cs="Times New Roman"/>
                  <w:noProof/>
                  <w:sz w:val="24"/>
                  <w:szCs w:val="24"/>
                </w:rPr>
                <w:t>разработен подход, ко</w:t>
              </w:r>
              <w:r w:rsidR="000F1FF5" w:rsidRPr="00240ED2">
                <w:rPr>
                  <w:rFonts w:ascii="Times New Roman" w:eastAsia="Times New Roman" w:hAnsi="Times New Roman" w:cs="Times New Roman"/>
                  <w:noProof/>
                  <w:sz w:val="24"/>
                  <w:szCs w:val="24"/>
                </w:rPr>
                <w:t>й</w:t>
              </w:r>
              <w:r w:rsidR="000F1FF5" w:rsidRPr="000F1FF5">
                <w:rPr>
                  <w:rFonts w:ascii="Times New Roman" w:eastAsia="Times New Roman" w:hAnsi="Times New Roman" w:cs="Times New Roman"/>
                  <w:noProof/>
                  <w:sz w:val="24"/>
                  <w:szCs w:val="24"/>
                </w:rPr>
                <w:t xml:space="preserve">то да позволи целево насочване на финансирането чрез определяне на делегирани бюджети за </w:t>
              </w:r>
              <w:r w:rsidR="000F1FF5" w:rsidRPr="00240ED2">
                <w:rPr>
                  <w:rFonts w:ascii="Times New Roman" w:eastAsia="Times New Roman" w:hAnsi="Times New Roman" w:cs="Times New Roman"/>
                  <w:noProof/>
                  <w:sz w:val="24"/>
                  <w:szCs w:val="24"/>
                </w:rPr>
                <w:t>кандидати</w:t>
              </w:r>
            </w:ins>
            <w:ins w:id="15" w:author="Elena A. Ivanova" w:date="2025-08-19T11:16:00Z">
              <w:r w:rsidR="000F1FF5">
                <w:rPr>
                  <w:rFonts w:ascii="Times New Roman" w:eastAsia="Times New Roman" w:hAnsi="Times New Roman" w:cs="Times New Roman"/>
                  <w:noProof/>
                  <w:sz w:val="24"/>
                  <w:szCs w:val="24"/>
                  <w:lang w:val="bg-BG"/>
                </w:rPr>
                <w:t>те публични субекти</w:t>
              </w:r>
            </w:ins>
            <w:ins w:id="16" w:author="Elena A. Ivanova" w:date="2025-08-19T11:15:00Z">
              <w:r w:rsidR="000F1FF5" w:rsidRPr="00240ED2">
                <w:rPr>
                  <w:rFonts w:ascii="Times New Roman" w:eastAsia="Times New Roman" w:hAnsi="Times New Roman" w:cs="Times New Roman"/>
                  <w:noProof/>
                  <w:sz w:val="24"/>
                  <w:szCs w:val="24"/>
                </w:rPr>
                <w:t>.</w:t>
              </w:r>
            </w:ins>
          </w:p>
          <w:p w14:paraId="7BF7EF2A"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При разработване на критериите за оценка ще се търси съответствие с нуждите, определени в стратегическия план на ОСП с цел приоритетно насочване на подкрепа в рамките на допустимите дейности по интервенцията.</w:t>
            </w:r>
          </w:p>
          <w:p w14:paraId="719F067B" w14:textId="0E28E11A" w:rsidR="005F46E6" w:rsidRPr="00C9419B" w:rsidDel="00C9419B" w:rsidRDefault="005F46E6" w:rsidP="005F46E6">
            <w:pPr>
              <w:spacing w:before="40" w:after="40" w:line="240" w:lineRule="auto"/>
              <w:jc w:val="both"/>
              <w:rPr>
                <w:del w:id="17" w:author="MZH" w:date="2025-08-15T18:10:00Z"/>
                <w:rFonts w:ascii="Times New Roman" w:eastAsia="Times New Roman" w:hAnsi="Times New Roman" w:cs="Times New Roman"/>
                <w:sz w:val="24"/>
                <w:szCs w:val="24"/>
                <w:lang w:val="bg-BG"/>
              </w:rPr>
            </w:pPr>
            <w:r w:rsidRPr="005F46E6">
              <w:rPr>
                <w:rFonts w:ascii="Times New Roman" w:eastAsia="Times New Roman" w:hAnsi="Times New Roman" w:cs="Times New Roman"/>
                <w:noProof/>
                <w:sz w:val="24"/>
                <w:szCs w:val="24"/>
              </w:rPr>
              <w:t>За отпускането на тази помощ ще се използват принципи за подбор на операции, сред които (неизчерпателен списък): проектни предложения,  които се реализират в райони в по-голяма близост до зони, в които е възникнала епизоотична обстановка, както и райони с по-висок риск от епизоотия. По интервенцията ще бъде предоставен приоритет за животновъдни стопанства, пострадали в резултат на усложнена епизоотична обстановка в страната.</w:t>
            </w:r>
            <w:ins w:id="18" w:author="MZH" w:date="2025-08-15T17:51:00Z">
              <w:r w:rsidR="008B5212">
                <w:rPr>
                  <w:rFonts w:ascii="Times New Roman" w:eastAsia="Times New Roman" w:hAnsi="Times New Roman" w:cs="Times New Roman"/>
                  <w:noProof/>
                  <w:sz w:val="24"/>
                  <w:szCs w:val="24"/>
                  <w:lang w:val="bg-BG"/>
                </w:rPr>
                <w:t xml:space="preserve"> По ин</w:t>
              </w:r>
            </w:ins>
            <w:ins w:id="19" w:author="Elena A. Ivanova" w:date="2025-08-19T11:12:00Z">
              <w:r w:rsidR="000F1FF5">
                <w:rPr>
                  <w:rFonts w:ascii="Times New Roman" w:eastAsia="Times New Roman" w:hAnsi="Times New Roman" w:cs="Times New Roman"/>
                  <w:noProof/>
                  <w:sz w:val="24"/>
                  <w:szCs w:val="24"/>
                  <w:lang w:val="bg-BG"/>
                </w:rPr>
                <w:t>т</w:t>
              </w:r>
            </w:ins>
            <w:ins w:id="20" w:author="MZH" w:date="2025-08-15T17:51:00Z">
              <w:r w:rsidR="008B5212">
                <w:rPr>
                  <w:rFonts w:ascii="Times New Roman" w:eastAsia="Times New Roman" w:hAnsi="Times New Roman" w:cs="Times New Roman"/>
                  <w:noProof/>
                  <w:sz w:val="24"/>
                  <w:szCs w:val="24"/>
                  <w:lang w:val="bg-BG"/>
                </w:rPr>
                <w:t xml:space="preserve">ервенцията ще се предоставя приоритет </w:t>
              </w:r>
            </w:ins>
            <w:ins w:id="21" w:author="MZH" w:date="2025-08-15T17:59:00Z">
              <w:r w:rsidR="00D36288">
                <w:rPr>
                  <w:rFonts w:ascii="Times New Roman" w:eastAsia="Times New Roman" w:hAnsi="Times New Roman" w:cs="Times New Roman"/>
                  <w:noProof/>
                  <w:sz w:val="24"/>
                  <w:szCs w:val="24"/>
                  <w:lang w:val="bg-BG"/>
                </w:rPr>
                <w:t>н</w:t>
              </w:r>
            </w:ins>
            <w:ins w:id="22" w:author="MZH" w:date="2025-08-15T17:52:00Z">
              <w:r w:rsidR="008B5212">
                <w:rPr>
                  <w:rFonts w:ascii="Times New Roman" w:eastAsia="Times New Roman" w:hAnsi="Times New Roman" w:cs="Times New Roman"/>
                  <w:noProof/>
                  <w:sz w:val="24"/>
                  <w:szCs w:val="24"/>
                  <w:lang w:val="bg-BG"/>
                </w:rPr>
                <w:t>а растени</w:t>
              </w:r>
            </w:ins>
            <w:ins w:id="23" w:author="MZH" w:date="2025-08-15T17:55:00Z">
              <w:r w:rsidR="00D36288">
                <w:rPr>
                  <w:rFonts w:ascii="Times New Roman" w:eastAsia="Times New Roman" w:hAnsi="Times New Roman" w:cs="Times New Roman"/>
                  <w:noProof/>
                  <w:sz w:val="24"/>
                  <w:szCs w:val="24"/>
                  <w:lang w:val="bg-BG"/>
                </w:rPr>
                <w:t>евъдни стопанства от при</w:t>
              </w:r>
            </w:ins>
            <w:ins w:id="24" w:author="MZH" w:date="2025-08-15T17:56:00Z">
              <w:r w:rsidR="00D36288">
                <w:rPr>
                  <w:rFonts w:ascii="Times New Roman" w:eastAsia="Times New Roman" w:hAnsi="Times New Roman" w:cs="Times New Roman"/>
                  <w:noProof/>
                  <w:sz w:val="24"/>
                  <w:szCs w:val="24"/>
                  <w:lang w:val="bg-BG"/>
                </w:rPr>
                <w:t>оритетни сектори, в райони пострадали от катастрофични събития</w:t>
              </w:r>
            </w:ins>
            <w:ins w:id="25" w:author="MZH" w:date="2025-08-15T17:57:00Z">
              <w:r w:rsidR="00D36288">
                <w:rPr>
                  <w:rFonts w:ascii="Times New Roman" w:eastAsia="Times New Roman" w:hAnsi="Times New Roman" w:cs="Times New Roman"/>
                  <w:noProof/>
                  <w:sz w:val="24"/>
                  <w:szCs w:val="24"/>
                  <w:lang w:val="bg-BG"/>
                </w:rPr>
                <w:t xml:space="preserve">, както и на земеделски стопанства, за които има издадени </w:t>
              </w:r>
            </w:ins>
            <w:ins w:id="26" w:author="MZH" w:date="2025-08-15T17:59:00Z">
              <w:r w:rsidR="00D36288" w:rsidRPr="00D36288">
                <w:rPr>
                  <w:rFonts w:ascii="Times New Roman" w:eastAsia="Times New Roman" w:hAnsi="Times New Roman" w:cs="Times New Roman"/>
                  <w:noProof/>
                  <w:sz w:val="24"/>
                  <w:szCs w:val="24"/>
                  <w:lang w:val="bg-BG"/>
                </w:rPr>
                <w:t>констативни протокол</w:t>
              </w:r>
              <w:r w:rsidR="00D36288">
                <w:rPr>
                  <w:rFonts w:ascii="Times New Roman" w:eastAsia="Times New Roman" w:hAnsi="Times New Roman" w:cs="Times New Roman"/>
                  <w:noProof/>
                  <w:sz w:val="24"/>
                  <w:szCs w:val="24"/>
                  <w:lang w:val="bg-BG"/>
                </w:rPr>
                <w:t>и</w:t>
              </w:r>
              <w:r w:rsidR="00D36288" w:rsidRPr="00D36288">
                <w:rPr>
                  <w:rFonts w:ascii="Times New Roman" w:eastAsia="Times New Roman" w:hAnsi="Times New Roman" w:cs="Times New Roman"/>
                  <w:noProof/>
                  <w:sz w:val="24"/>
                  <w:szCs w:val="24"/>
                  <w:lang w:val="bg-BG"/>
                </w:rPr>
                <w:t xml:space="preserve"> за унищожена продукция</w:t>
              </w:r>
              <w:r w:rsidR="00D36288">
                <w:rPr>
                  <w:rFonts w:ascii="Times New Roman" w:eastAsia="Times New Roman" w:hAnsi="Times New Roman" w:cs="Times New Roman"/>
                  <w:noProof/>
                  <w:sz w:val="24"/>
                  <w:szCs w:val="24"/>
                  <w:lang w:val="bg-BG"/>
                </w:rPr>
                <w:t>.</w:t>
              </w:r>
            </w:ins>
            <w:ins w:id="27" w:author="MZH" w:date="2025-08-15T18:08:00Z">
              <w:r w:rsidR="00C9419B">
                <w:rPr>
                  <w:rFonts w:ascii="Times New Roman" w:eastAsia="Times New Roman" w:hAnsi="Times New Roman" w:cs="Times New Roman"/>
                  <w:noProof/>
                  <w:sz w:val="24"/>
                  <w:szCs w:val="24"/>
                  <w:lang w:val="bg-BG"/>
                </w:rPr>
                <w:t xml:space="preserve"> </w:t>
              </w:r>
            </w:ins>
          </w:p>
          <w:p w14:paraId="7CC88FFF"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За инвестиции за възстановяване на земеделския потенциал, проектните предложения ще бъдат приоритизирани според степента на щети на стопанството. Друг приоритет ще е основан на принципа за максимално въздействие на инвестицията върху възстановяването на земеделския потенциал.</w:t>
            </w:r>
          </w:p>
          <w:p w14:paraId="35491875" w14:textId="77777777" w:rsidR="005F46E6" w:rsidRPr="005F46E6" w:rsidRDefault="005F46E6" w:rsidP="005F46E6">
            <w:pPr>
              <w:spacing w:before="40" w:after="40" w:line="240" w:lineRule="auto"/>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Управляващият орган ще определи критериите за подбор приложими за земеделски стопани след съгласуването им с Комитета за наблюдение, вкл. точките за всеки критерий, както и минималния брой точки, над които дейността ще бъде одобрена за финансиране.</w:t>
            </w:r>
          </w:p>
        </w:tc>
      </w:tr>
    </w:tbl>
    <w:p w14:paraId="2AC60AEC"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lastRenderedPageBreak/>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F46E6" w:rsidRPr="005F46E6" w14:paraId="277D7CED"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0A9DBFA7"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b/>
                <w:bCs/>
                <w:noProof/>
                <w:sz w:val="24"/>
                <w:szCs w:val="24"/>
              </w:rPr>
              <w:t xml:space="preserve">Земеделски стопани допустими за подпомагане трябва да отговарят и на следните условия: </w:t>
            </w:r>
          </w:p>
          <w:p w14:paraId="60CE1AD2"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да са физически лица или;</w:t>
            </w:r>
          </w:p>
          <w:p w14:paraId="5DE7CA1F"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да са юридически лица, регистрирани по Търговския закон или Закона за кооперациите;</w:t>
            </w:r>
          </w:p>
          <w:p w14:paraId="2041ED51"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u w:val="single"/>
              </w:rPr>
              <w:t>- да са регистрирани като земеделски стопани по Закона за подпомагане на земеделските производители от най – малко 24 месеца преди кандидатстването за подпомагане и да не са прекратявали своята дейност в този период;</w:t>
            </w:r>
          </w:p>
          <w:p w14:paraId="1C39FF0A"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u w:val="single"/>
              </w:rPr>
              <w:t>·да имат минимален стандартен производствен обем /СПО/ на земеделското стопанство над 8 000 евро;</w:t>
            </w:r>
          </w:p>
          <w:p w14:paraId="77F9E877"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Инвестициите включени в проекта са насочени към превенция и ограничаване на последствията от:</w:t>
            </w:r>
          </w:p>
          <w:p w14:paraId="49580229"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lastRenderedPageBreak/>
              <w:t>- вероятни природни бедствия;</w:t>
            </w:r>
          </w:p>
          <w:p w14:paraId="5057AC25"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неблагоприятни климатични явления икатастрофични събития;</w:t>
            </w:r>
          </w:p>
          <w:p w14:paraId="4E73EBB2"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масови заразни болести;</w:t>
            </w:r>
          </w:p>
          <w:p w14:paraId="5025E6DA"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Инвестициите включени в проекта могат да са свързани и с възстановяване на селскостопанския производствен потенциал, нарушени от природни бедствия, неблагоприятни климатични явления и катастрофични събития, включително дейности свързани с отглеждане на застрашени породи животни:</w:t>
            </w:r>
          </w:p>
          <w:p w14:paraId="59161535"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земеделски стопанства, за които е приложимо трябва да отговарят на изискванията на Закона за ветеринарномедицинската дейност;</w:t>
            </w:r>
          </w:p>
          <w:p w14:paraId="3F386E31"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b/>
                <w:bCs/>
                <w:noProof/>
                <w:sz w:val="24"/>
                <w:szCs w:val="24"/>
              </w:rPr>
              <w:t>Публични субекти допустими за подпомагане:</w:t>
            </w:r>
          </w:p>
          <w:p w14:paraId="72E822C4"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Българска агенция по безопасност на храните /БАБХ/,</w:t>
            </w:r>
            <w:ins w:id="28" w:author="MZH" w:date="2025-08-08T16:33:00Z">
              <w:r w:rsidR="00AC393A">
                <w:rPr>
                  <w:rFonts w:ascii="Times New Roman" w:eastAsia="Times New Roman" w:hAnsi="Times New Roman" w:cs="Times New Roman"/>
                  <w:noProof/>
                  <w:sz w:val="24"/>
                  <w:szCs w:val="24"/>
                  <w:lang w:val="bg-BG"/>
                </w:rPr>
                <w:t xml:space="preserve"> вкл. </w:t>
              </w:r>
            </w:ins>
            <w:ins w:id="29" w:author="MZH" w:date="2025-08-08T16:34:00Z">
              <w:r w:rsidR="00AC393A">
                <w:rPr>
                  <w:rFonts w:ascii="Times New Roman" w:eastAsia="Times New Roman" w:hAnsi="Times New Roman" w:cs="Times New Roman"/>
                  <w:noProof/>
                  <w:sz w:val="24"/>
                  <w:szCs w:val="24"/>
                  <w:lang w:val="bg-BG"/>
                </w:rPr>
                <w:t xml:space="preserve">областни дирекции, </w:t>
              </w:r>
            </w:ins>
            <w:r w:rsidRPr="005F46E6">
              <w:rPr>
                <w:rFonts w:ascii="Times New Roman" w:eastAsia="Times New Roman" w:hAnsi="Times New Roman" w:cs="Times New Roman"/>
                <w:noProof/>
                <w:sz w:val="24"/>
                <w:szCs w:val="24"/>
              </w:rPr>
              <w:t xml:space="preserve"> </w:t>
            </w:r>
            <w:del w:id="30" w:author="MZH" w:date="2025-08-08T16:25:00Z">
              <w:r w:rsidRPr="005F46E6" w:rsidDel="00CF01DA">
                <w:rPr>
                  <w:rFonts w:ascii="Times New Roman" w:eastAsia="Times New Roman" w:hAnsi="Times New Roman" w:cs="Times New Roman"/>
                  <w:noProof/>
                  <w:sz w:val="24"/>
                  <w:szCs w:val="24"/>
                </w:rPr>
                <w:delText>Национален диагностичен научноизследователски ветеринарномедицински институт /НДНИВМИ/</w:delText>
              </w:r>
            </w:del>
            <w:ins w:id="31" w:author="MZH" w:date="2025-08-08T16:35:00Z">
              <w:r w:rsidR="00AC393A">
                <w:rPr>
                  <w:rFonts w:ascii="Times New Roman" w:eastAsia="Times New Roman" w:hAnsi="Times New Roman" w:cs="Times New Roman"/>
                  <w:noProof/>
                  <w:sz w:val="24"/>
                  <w:szCs w:val="24"/>
                  <w:lang w:val="bg-BG"/>
                </w:rPr>
                <w:t xml:space="preserve">, </w:t>
              </w:r>
              <w:proofErr w:type="spellStart"/>
              <w:r w:rsidR="00AC393A" w:rsidRPr="00240ED2">
                <w:rPr>
                  <w:rFonts w:ascii="Times New Roman" w:hAnsi="Times New Roman" w:cs="Times New Roman"/>
                  <w:bCs/>
                  <w:sz w:val="24"/>
                  <w:szCs w:val="24"/>
                </w:rPr>
                <w:t>специализирани</w:t>
              </w:r>
              <w:proofErr w:type="spellEnd"/>
              <w:r w:rsidR="00AC393A" w:rsidRPr="00240ED2">
                <w:rPr>
                  <w:rFonts w:ascii="Times New Roman" w:hAnsi="Times New Roman" w:cs="Times New Roman"/>
                  <w:bCs/>
                  <w:sz w:val="24"/>
                  <w:szCs w:val="24"/>
                </w:rPr>
                <w:t xml:space="preserve"> </w:t>
              </w:r>
              <w:proofErr w:type="spellStart"/>
              <w:r w:rsidR="00AC393A" w:rsidRPr="00240ED2">
                <w:rPr>
                  <w:rFonts w:ascii="Times New Roman" w:hAnsi="Times New Roman" w:cs="Times New Roman"/>
                  <w:bCs/>
                  <w:sz w:val="24"/>
                  <w:szCs w:val="24"/>
                </w:rPr>
                <w:t>структури</w:t>
              </w:r>
              <w:proofErr w:type="spellEnd"/>
              <w:r w:rsidR="00AC393A" w:rsidRPr="00240ED2">
                <w:rPr>
                  <w:rFonts w:ascii="Times New Roman" w:hAnsi="Times New Roman" w:cs="Times New Roman"/>
                  <w:bCs/>
                  <w:sz w:val="24"/>
                  <w:szCs w:val="24"/>
                </w:rPr>
                <w:t xml:space="preserve"> за </w:t>
              </w:r>
              <w:proofErr w:type="spellStart"/>
              <w:r w:rsidR="00AC393A" w:rsidRPr="00240ED2">
                <w:rPr>
                  <w:rFonts w:ascii="Times New Roman" w:hAnsi="Times New Roman" w:cs="Times New Roman"/>
                  <w:bCs/>
                  <w:sz w:val="24"/>
                  <w:szCs w:val="24"/>
                </w:rPr>
                <w:t>научноизследователска</w:t>
              </w:r>
              <w:proofErr w:type="spellEnd"/>
              <w:r w:rsidR="00AC393A" w:rsidRPr="00240ED2">
                <w:rPr>
                  <w:rFonts w:ascii="Times New Roman" w:hAnsi="Times New Roman" w:cs="Times New Roman"/>
                  <w:bCs/>
                  <w:sz w:val="24"/>
                  <w:szCs w:val="24"/>
                </w:rPr>
                <w:t xml:space="preserve"> и </w:t>
              </w:r>
              <w:proofErr w:type="spellStart"/>
              <w:r w:rsidR="00AC393A" w:rsidRPr="00240ED2">
                <w:rPr>
                  <w:rFonts w:ascii="Times New Roman" w:hAnsi="Times New Roman" w:cs="Times New Roman"/>
                  <w:bCs/>
                  <w:sz w:val="24"/>
                  <w:szCs w:val="24"/>
                </w:rPr>
                <w:t>лабораторна</w:t>
              </w:r>
              <w:proofErr w:type="spellEnd"/>
              <w:r w:rsidR="00AC393A" w:rsidRPr="00240ED2">
                <w:rPr>
                  <w:rFonts w:ascii="Times New Roman" w:hAnsi="Times New Roman" w:cs="Times New Roman"/>
                  <w:bCs/>
                  <w:sz w:val="24"/>
                  <w:szCs w:val="24"/>
                </w:rPr>
                <w:t xml:space="preserve"> </w:t>
              </w:r>
              <w:proofErr w:type="spellStart"/>
              <w:r w:rsidR="00AC393A" w:rsidRPr="00240ED2">
                <w:rPr>
                  <w:rFonts w:ascii="Times New Roman" w:hAnsi="Times New Roman" w:cs="Times New Roman"/>
                  <w:bCs/>
                  <w:sz w:val="24"/>
                  <w:szCs w:val="24"/>
                </w:rPr>
                <w:t>дейност</w:t>
              </w:r>
            </w:ins>
            <w:proofErr w:type="spellEnd"/>
            <w:ins w:id="32" w:author="MZH" w:date="2025-08-08T16:39:00Z">
              <w:r w:rsidR="00AC393A">
                <w:rPr>
                  <w:rFonts w:ascii="Times New Roman" w:hAnsi="Times New Roman" w:cs="Times New Roman"/>
                  <w:bCs/>
                  <w:sz w:val="24"/>
                  <w:szCs w:val="24"/>
                  <w:lang w:val="bg-BG"/>
                </w:rPr>
                <w:t xml:space="preserve"> и ст</w:t>
              </w:r>
            </w:ins>
            <w:ins w:id="33" w:author="MZH" w:date="2025-08-08T16:41:00Z">
              <w:r w:rsidR="000C5E32">
                <w:rPr>
                  <w:rFonts w:ascii="Times New Roman" w:hAnsi="Times New Roman" w:cs="Times New Roman"/>
                  <w:bCs/>
                  <w:sz w:val="24"/>
                  <w:szCs w:val="24"/>
                  <w:lang w:val="bg-BG"/>
                </w:rPr>
                <w:t>р</w:t>
              </w:r>
            </w:ins>
            <w:ins w:id="34" w:author="MZH" w:date="2025-08-08T16:39:00Z">
              <w:r w:rsidR="00AC393A">
                <w:rPr>
                  <w:rFonts w:ascii="Times New Roman" w:hAnsi="Times New Roman" w:cs="Times New Roman"/>
                  <w:bCs/>
                  <w:sz w:val="24"/>
                  <w:szCs w:val="24"/>
                  <w:lang w:val="bg-BG"/>
                </w:rPr>
                <w:t>уктурни звена</w:t>
              </w:r>
            </w:ins>
            <w:r w:rsidRPr="005F46E6">
              <w:rPr>
                <w:rFonts w:ascii="Times New Roman" w:eastAsia="Times New Roman" w:hAnsi="Times New Roman" w:cs="Times New Roman"/>
                <w:noProof/>
                <w:sz w:val="24"/>
                <w:szCs w:val="24"/>
              </w:rPr>
              <w:t xml:space="preserve">, Изпълнителна агенция за борба с градушките /ИАБГ/ и други органи, част от структурата на Министерство на земеделието и храните, пряко свързани с </w:t>
            </w:r>
            <w:ins w:id="35" w:author="MZH" w:date="2025-06-26T08:39:00Z">
              <w:r w:rsidR="00D5590B" w:rsidRPr="00D5590B">
                <w:rPr>
                  <w:rFonts w:ascii="Times New Roman" w:eastAsia="Times New Roman" w:hAnsi="Times New Roman" w:cs="Times New Roman"/>
                  <w:noProof/>
                  <w:sz w:val="24"/>
                  <w:szCs w:val="24"/>
                  <w:lang w:val="bg-BG"/>
                </w:rPr>
                <w:t xml:space="preserve">контрол на храните и фуражите, </w:t>
              </w:r>
            </w:ins>
            <w:ins w:id="36" w:author="MZH" w:date="2025-06-26T08:40:00Z">
              <w:r w:rsidR="00D5590B">
                <w:rPr>
                  <w:rFonts w:ascii="Times New Roman" w:eastAsia="Times New Roman" w:hAnsi="Times New Roman" w:cs="Times New Roman"/>
                  <w:noProof/>
                  <w:sz w:val="24"/>
                  <w:szCs w:val="24"/>
                  <w:lang w:val="bg-BG"/>
                </w:rPr>
                <w:t xml:space="preserve">контрол на </w:t>
              </w:r>
            </w:ins>
            <w:ins w:id="37" w:author="MZH" w:date="2025-06-26T08:39:00Z">
              <w:r w:rsidR="00D5590B" w:rsidRPr="00D5590B">
                <w:rPr>
                  <w:rFonts w:ascii="Times New Roman" w:eastAsia="Times New Roman" w:hAnsi="Times New Roman" w:cs="Times New Roman"/>
                  <w:noProof/>
                  <w:sz w:val="24"/>
                  <w:szCs w:val="24"/>
                  <w:lang w:val="bg-BG"/>
                </w:rPr>
                <w:t>заболявания</w:t>
              </w:r>
            </w:ins>
            <w:ins w:id="38" w:author="MZH" w:date="2025-06-26T08:40:00Z">
              <w:r w:rsidR="00D5590B">
                <w:rPr>
                  <w:rFonts w:ascii="Times New Roman" w:eastAsia="Times New Roman" w:hAnsi="Times New Roman" w:cs="Times New Roman"/>
                  <w:noProof/>
                  <w:sz w:val="24"/>
                  <w:szCs w:val="24"/>
                  <w:lang w:val="bg-BG"/>
                </w:rPr>
                <w:t>та</w:t>
              </w:r>
            </w:ins>
            <w:ins w:id="39" w:author="MZH" w:date="2025-06-26T08:39:00Z">
              <w:r w:rsidR="00D5590B" w:rsidRPr="00D5590B">
                <w:rPr>
                  <w:rFonts w:ascii="Times New Roman" w:eastAsia="Times New Roman" w:hAnsi="Times New Roman" w:cs="Times New Roman"/>
                  <w:noProof/>
                  <w:sz w:val="24"/>
                  <w:szCs w:val="24"/>
                  <w:lang w:val="bg-BG"/>
                </w:rPr>
                <w:t xml:space="preserve"> по растенията</w:t>
              </w:r>
            </w:ins>
            <w:ins w:id="40" w:author="MZH" w:date="2025-06-26T08:40:00Z">
              <w:r w:rsidR="00D5590B">
                <w:rPr>
                  <w:rFonts w:ascii="Times New Roman" w:eastAsia="Times New Roman" w:hAnsi="Times New Roman" w:cs="Times New Roman"/>
                  <w:noProof/>
                  <w:sz w:val="24"/>
                  <w:szCs w:val="24"/>
                  <w:lang w:val="bg-BG"/>
                </w:rPr>
                <w:t>,</w:t>
              </w:r>
            </w:ins>
            <w:ins w:id="41" w:author="MZH" w:date="2025-06-26T08:39:00Z">
              <w:r w:rsidR="00D5590B">
                <w:rPr>
                  <w:rFonts w:ascii="Times New Roman" w:eastAsia="Times New Roman" w:hAnsi="Times New Roman" w:cs="Times New Roman"/>
                  <w:noProof/>
                  <w:sz w:val="24"/>
                  <w:szCs w:val="24"/>
                  <w:lang w:val="bg-BG"/>
                </w:rPr>
                <w:t xml:space="preserve"> </w:t>
              </w:r>
            </w:ins>
            <w:r w:rsidRPr="005F46E6">
              <w:rPr>
                <w:rFonts w:ascii="Times New Roman" w:eastAsia="Times New Roman" w:hAnsi="Times New Roman" w:cs="Times New Roman"/>
                <w:noProof/>
                <w:sz w:val="24"/>
                <w:szCs w:val="24"/>
              </w:rPr>
              <w:t>превенцията и предотвратяването на епизоотии, както и борбата с тях, както и превенцията по отношение възникването на опасни метеорологични явления.</w:t>
            </w:r>
          </w:p>
          <w:p w14:paraId="4E8AB8A8"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Проектните предложения на публичните субекти допустими за подпомагане трябва да отговарят и на следните условия:</w:t>
            </w:r>
          </w:p>
          <w:p w14:paraId="3ADADDD2"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Инвестициите включени в проекта са насочени към</w:t>
            </w:r>
            <w:ins w:id="42" w:author="MZH" w:date="2025-06-26T08:40:00Z">
              <w:r w:rsidR="00D5590B">
                <w:rPr>
                  <w:rFonts w:ascii="Times New Roman" w:eastAsia="Times New Roman" w:hAnsi="Times New Roman" w:cs="Times New Roman"/>
                  <w:noProof/>
                  <w:sz w:val="24"/>
                  <w:szCs w:val="24"/>
                  <w:lang w:val="bg-BG"/>
                </w:rPr>
                <w:t xml:space="preserve"> </w:t>
              </w:r>
              <w:r w:rsidR="00D5590B" w:rsidRPr="00D5590B">
                <w:rPr>
                  <w:rFonts w:ascii="Times New Roman" w:eastAsia="Times New Roman" w:hAnsi="Times New Roman" w:cs="Times New Roman"/>
                  <w:noProof/>
                  <w:sz w:val="24"/>
                  <w:szCs w:val="24"/>
                  <w:lang w:val="bg-BG"/>
                </w:rPr>
                <w:t>контрол на храните и фуражите</w:t>
              </w:r>
              <w:r w:rsidR="00D5590B">
                <w:rPr>
                  <w:rFonts w:ascii="Times New Roman" w:eastAsia="Times New Roman" w:hAnsi="Times New Roman" w:cs="Times New Roman"/>
                  <w:noProof/>
                  <w:sz w:val="24"/>
                  <w:szCs w:val="24"/>
                  <w:lang w:val="bg-BG"/>
                </w:rPr>
                <w:t>,</w:t>
              </w:r>
            </w:ins>
            <w:r w:rsidRPr="005F46E6">
              <w:rPr>
                <w:rFonts w:ascii="Times New Roman" w:eastAsia="Times New Roman" w:hAnsi="Times New Roman" w:cs="Times New Roman"/>
                <w:noProof/>
                <w:sz w:val="24"/>
                <w:szCs w:val="24"/>
              </w:rPr>
              <w:t xml:space="preserve"> </w:t>
            </w:r>
            <w:ins w:id="43" w:author="MZH" w:date="2025-06-30T12:33:00Z">
              <w:r w:rsidR="001D1359">
                <w:rPr>
                  <w:rFonts w:ascii="Times New Roman" w:eastAsia="Times New Roman" w:hAnsi="Times New Roman" w:cs="Times New Roman"/>
                  <w:noProof/>
                  <w:sz w:val="24"/>
                  <w:szCs w:val="24"/>
                  <w:lang w:val="bg-BG"/>
                </w:rPr>
                <w:t xml:space="preserve">както и </w:t>
              </w:r>
            </w:ins>
            <w:r w:rsidRPr="005F46E6">
              <w:rPr>
                <w:rFonts w:ascii="Times New Roman" w:eastAsia="Times New Roman" w:hAnsi="Times New Roman" w:cs="Times New Roman"/>
                <w:noProof/>
                <w:sz w:val="24"/>
                <w:szCs w:val="24"/>
              </w:rPr>
              <w:t>превенция и ограничаване на последствията от:</w:t>
            </w:r>
          </w:p>
          <w:p w14:paraId="797CA47E"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вероятни природни бедствия;</w:t>
            </w:r>
          </w:p>
          <w:p w14:paraId="3DBF627F"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неблагоприятни климатични явления и катастрофични събития;</w:t>
            </w:r>
          </w:p>
          <w:p w14:paraId="72326B30" w14:textId="77777777" w:rsidR="005F46E6" w:rsidRDefault="005F46E6" w:rsidP="005F46E6">
            <w:pPr>
              <w:spacing w:before="40" w:after="40" w:line="240" w:lineRule="auto"/>
              <w:jc w:val="both"/>
              <w:rPr>
                <w:ins w:id="44" w:author="MZH" w:date="2025-06-26T08:41:00Z"/>
                <w:rFonts w:ascii="Times New Roman" w:eastAsia="Times New Roman" w:hAnsi="Times New Roman" w:cs="Times New Roman"/>
                <w:noProof/>
                <w:sz w:val="24"/>
                <w:szCs w:val="24"/>
              </w:rPr>
            </w:pPr>
            <w:r w:rsidRPr="005F46E6">
              <w:rPr>
                <w:rFonts w:ascii="Times New Roman" w:eastAsia="Times New Roman" w:hAnsi="Times New Roman" w:cs="Times New Roman"/>
                <w:noProof/>
                <w:sz w:val="24"/>
                <w:szCs w:val="24"/>
              </w:rPr>
              <w:t>- масови заразни болести;</w:t>
            </w:r>
          </w:p>
          <w:p w14:paraId="13471477" w14:textId="77777777" w:rsidR="00D5590B" w:rsidRPr="00AE1ACC" w:rsidRDefault="00D5590B" w:rsidP="005F46E6">
            <w:pPr>
              <w:spacing w:before="40" w:after="40" w:line="240" w:lineRule="auto"/>
              <w:jc w:val="both"/>
              <w:rPr>
                <w:rFonts w:ascii="Times New Roman" w:eastAsia="Times New Roman" w:hAnsi="Times New Roman" w:cs="Times New Roman"/>
                <w:sz w:val="24"/>
                <w:szCs w:val="24"/>
                <w:lang w:val="bg-BG"/>
              </w:rPr>
            </w:pPr>
            <w:ins w:id="45" w:author="MZH" w:date="2025-06-26T08:41:00Z">
              <w:r>
                <w:rPr>
                  <w:rFonts w:ascii="Times New Roman" w:eastAsia="Times New Roman" w:hAnsi="Times New Roman" w:cs="Times New Roman"/>
                  <w:noProof/>
                  <w:sz w:val="24"/>
                  <w:szCs w:val="24"/>
                  <w:lang w:val="bg-BG"/>
                </w:rPr>
                <w:t xml:space="preserve">- </w:t>
              </w:r>
              <w:r w:rsidRPr="00D5590B">
                <w:rPr>
                  <w:rFonts w:ascii="Times New Roman" w:eastAsia="Times New Roman" w:hAnsi="Times New Roman" w:cs="Times New Roman"/>
                  <w:noProof/>
                  <w:sz w:val="24"/>
                  <w:szCs w:val="24"/>
                  <w:lang w:val="bg-BG"/>
                </w:rPr>
                <w:t>заболявания по растенията</w:t>
              </w:r>
              <w:r>
                <w:rPr>
                  <w:rFonts w:ascii="Times New Roman" w:eastAsia="Times New Roman" w:hAnsi="Times New Roman" w:cs="Times New Roman"/>
                  <w:noProof/>
                  <w:sz w:val="24"/>
                  <w:szCs w:val="24"/>
                  <w:lang w:val="bg-BG"/>
                </w:rPr>
                <w:t>;</w:t>
              </w:r>
            </w:ins>
          </w:p>
          <w:p w14:paraId="28E8CECE"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Кандидатът е представил мотивирана обосновка за необходимостта и приложимостта на инвестициите включени в проекта;</w:t>
            </w:r>
          </w:p>
          <w:p w14:paraId="065289CF"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xml:space="preserve">Не се подпомагат инвестиции, свързани с повишаване на общия капацитет по отношение на дейността на кандидати – публични органи, които нямат пряко отношение към </w:t>
            </w:r>
            <w:ins w:id="46" w:author="MZH" w:date="2025-06-26T08:41:00Z">
              <w:r w:rsidR="00D5590B" w:rsidRPr="00D5590B">
                <w:rPr>
                  <w:rFonts w:ascii="Times New Roman" w:eastAsia="Times New Roman" w:hAnsi="Times New Roman" w:cs="Times New Roman"/>
                  <w:noProof/>
                  <w:sz w:val="24"/>
                  <w:szCs w:val="24"/>
                </w:rPr>
                <w:t>контрола върху храните и фуражите</w:t>
              </w:r>
            </w:ins>
            <w:ins w:id="47" w:author="MZH" w:date="2025-06-26T08:42:00Z">
              <w:r w:rsidR="00D5590B">
                <w:rPr>
                  <w:rFonts w:ascii="Times New Roman" w:eastAsia="Times New Roman" w:hAnsi="Times New Roman" w:cs="Times New Roman"/>
                  <w:noProof/>
                  <w:sz w:val="24"/>
                  <w:szCs w:val="24"/>
                  <w:lang w:val="bg-BG"/>
                </w:rPr>
                <w:t>,</w:t>
              </w:r>
            </w:ins>
            <w:ins w:id="48" w:author="MZH" w:date="2025-06-26T08:41:00Z">
              <w:r w:rsidR="00D5590B" w:rsidRPr="00D5590B">
                <w:rPr>
                  <w:rFonts w:ascii="Times New Roman" w:eastAsia="Times New Roman" w:hAnsi="Times New Roman" w:cs="Times New Roman"/>
                  <w:noProof/>
                  <w:sz w:val="24"/>
                  <w:szCs w:val="24"/>
                </w:rPr>
                <w:t xml:space="preserve"> </w:t>
              </w:r>
            </w:ins>
            <w:r w:rsidRPr="005F46E6">
              <w:rPr>
                <w:rFonts w:ascii="Times New Roman" w:eastAsia="Times New Roman" w:hAnsi="Times New Roman" w:cs="Times New Roman"/>
                <w:noProof/>
                <w:sz w:val="24"/>
                <w:szCs w:val="24"/>
              </w:rPr>
              <w:t>предотвратяване възникването на масови заразни болести по селскостопанските животни с епизоотично значение, както и борбата с тях</w:t>
            </w:r>
            <w:ins w:id="49" w:author="MZH" w:date="2025-06-26T08:42:00Z">
              <w:r w:rsidR="00D5590B">
                <w:rPr>
                  <w:rFonts w:ascii="Times New Roman" w:eastAsia="Times New Roman" w:hAnsi="Times New Roman" w:cs="Times New Roman"/>
                  <w:noProof/>
                  <w:sz w:val="24"/>
                  <w:szCs w:val="24"/>
                  <w:lang w:val="bg-BG"/>
                </w:rPr>
                <w:t xml:space="preserve">, </w:t>
              </w:r>
              <w:r w:rsidR="00D5590B" w:rsidRPr="00D5590B">
                <w:rPr>
                  <w:rFonts w:ascii="Times New Roman" w:eastAsia="Times New Roman" w:hAnsi="Times New Roman" w:cs="Times New Roman"/>
                  <w:noProof/>
                  <w:sz w:val="24"/>
                  <w:szCs w:val="24"/>
                  <w:lang w:val="bg-BG"/>
                </w:rPr>
                <w:t>контрол върху заболяванията по растенията</w:t>
              </w:r>
            </w:ins>
            <w:r w:rsidRPr="005F46E6">
              <w:rPr>
                <w:rFonts w:ascii="Times New Roman" w:eastAsia="Times New Roman" w:hAnsi="Times New Roman" w:cs="Times New Roman"/>
                <w:noProof/>
                <w:sz w:val="24"/>
                <w:szCs w:val="24"/>
              </w:rPr>
              <w:t xml:space="preserve"> или към ограничаване на последствията от вероятни природни бедствия, неблагоприятни климатични явления и катастрофични събития</w:t>
            </w:r>
          </w:p>
        </w:tc>
      </w:tr>
    </w:tbl>
    <w:p w14:paraId="142E68D1"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lastRenderedPageBreak/>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F46E6" w:rsidRPr="005F46E6" w14:paraId="1900F9B9"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5377CFCC"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b/>
                <w:bCs/>
                <w:noProof/>
                <w:sz w:val="24"/>
                <w:szCs w:val="24"/>
              </w:rPr>
              <w:t>Допустимите за подпомагане дейности в рамките на интервенцията, могат да включват материални и нематериални инвестиции.</w:t>
            </w:r>
          </w:p>
          <w:p w14:paraId="366BB5F4"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b/>
                <w:bCs/>
                <w:noProof/>
                <w:sz w:val="24"/>
                <w:szCs w:val="24"/>
              </w:rPr>
              <w:t> По интервенцията ще се подпомагат земеделски стопани за извършване на дейности в животновъдни обекти</w:t>
            </w:r>
            <w:ins w:id="50" w:author="MZH" w:date="2025-08-15T17:49:00Z">
              <w:r w:rsidR="008B5212">
                <w:rPr>
                  <w:rFonts w:ascii="Times New Roman" w:eastAsia="Times New Roman" w:hAnsi="Times New Roman" w:cs="Times New Roman"/>
                  <w:b/>
                  <w:bCs/>
                  <w:noProof/>
                  <w:sz w:val="24"/>
                  <w:szCs w:val="24"/>
                  <w:lang w:val="bg-BG"/>
                </w:rPr>
                <w:t xml:space="preserve"> и </w:t>
              </w:r>
            </w:ins>
            <w:ins w:id="51" w:author="MZH" w:date="2025-08-15T17:50:00Z">
              <w:r w:rsidR="008B5212">
                <w:rPr>
                  <w:rFonts w:ascii="Times New Roman" w:eastAsia="Times New Roman" w:hAnsi="Times New Roman" w:cs="Times New Roman"/>
                  <w:b/>
                  <w:bCs/>
                  <w:noProof/>
                  <w:sz w:val="24"/>
                  <w:szCs w:val="24"/>
                  <w:lang w:val="bg-BG"/>
                </w:rPr>
                <w:t>растениевъдните стопанства</w:t>
              </w:r>
            </w:ins>
            <w:r w:rsidRPr="005F46E6">
              <w:rPr>
                <w:rFonts w:ascii="Times New Roman" w:eastAsia="Times New Roman" w:hAnsi="Times New Roman" w:cs="Times New Roman"/>
                <w:b/>
                <w:bCs/>
                <w:noProof/>
                <w:sz w:val="24"/>
                <w:szCs w:val="24"/>
              </w:rPr>
              <w:t>, насочени към следните примерни инвестиции:</w:t>
            </w:r>
          </w:p>
          <w:p w14:paraId="5D301A3F" w14:textId="77777777" w:rsidR="005F46E6" w:rsidRPr="005F46E6" w:rsidRDefault="005F46E6" w:rsidP="005F46E6">
            <w:pPr>
              <w:numPr>
                <w:ilvl w:val="0"/>
                <w:numId w:val="1"/>
              </w:numPr>
              <w:spacing w:before="40" w:after="40" w:line="240" w:lineRule="auto"/>
              <w:ind w:hanging="210"/>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Инвестиции в закупуване или изграждане на инсталации и оборудване за дезинфекция;</w:t>
            </w:r>
          </w:p>
          <w:p w14:paraId="196BBD1A" w14:textId="77777777" w:rsidR="005F46E6" w:rsidRPr="005F46E6" w:rsidRDefault="005F46E6" w:rsidP="005F46E6">
            <w:pPr>
              <w:numPr>
                <w:ilvl w:val="0"/>
                <w:numId w:val="1"/>
              </w:numPr>
              <w:spacing w:before="40" w:after="40" w:line="240" w:lineRule="auto"/>
              <w:ind w:hanging="210"/>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lastRenderedPageBreak/>
              <w:t>Инвестиции в изграждане на огради и преградни съоръжения в рамките на стопанствата;</w:t>
            </w:r>
          </w:p>
          <w:p w14:paraId="55425C98" w14:textId="77777777" w:rsidR="005F46E6" w:rsidRPr="005F46E6" w:rsidRDefault="005F46E6" w:rsidP="005F46E6">
            <w:pPr>
              <w:numPr>
                <w:ilvl w:val="0"/>
                <w:numId w:val="1"/>
              </w:numPr>
              <w:spacing w:before="40" w:after="40" w:line="240" w:lineRule="auto"/>
              <w:ind w:hanging="210"/>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Инвестиции в съоръжения и оборудване свързано с превенция, включително за безопасно съхранение на фураж;</w:t>
            </w:r>
          </w:p>
          <w:p w14:paraId="6DE71E5D" w14:textId="77777777" w:rsidR="005F46E6" w:rsidRPr="005F46E6" w:rsidRDefault="005F46E6" w:rsidP="005F46E6">
            <w:pPr>
              <w:numPr>
                <w:ilvl w:val="0"/>
                <w:numId w:val="1"/>
              </w:numPr>
              <w:spacing w:before="40" w:after="40" w:line="240" w:lineRule="auto"/>
              <w:ind w:hanging="210"/>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Инвестиции свързани със съхранение на странични животински продукти;</w:t>
            </w:r>
          </w:p>
          <w:p w14:paraId="5684CC3F" w14:textId="77777777" w:rsidR="005F46E6" w:rsidRDefault="005F46E6" w:rsidP="005F46E6">
            <w:pPr>
              <w:numPr>
                <w:ilvl w:val="0"/>
                <w:numId w:val="1"/>
              </w:numPr>
              <w:spacing w:before="40" w:after="40" w:line="240" w:lineRule="auto"/>
              <w:ind w:hanging="210"/>
              <w:rPr>
                <w:ins w:id="52" w:author="MZH" w:date="2025-08-15T17:42:00Z"/>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Инвестиции в санитарна инфраструктура в т. ч. за осигуряване на качество на водата, обновяване на помещенията, в които се отглеждат животните, обособяване на място или контейнер за временно съхранение на трупове от умрели животни, съоръжение за съхранение и обеззаразяване на тор, торови течности и технологични води.</w:t>
            </w:r>
          </w:p>
          <w:p w14:paraId="3F9C6D78" w14:textId="77777777" w:rsidR="008B5212" w:rsidRPr="005F46E6" w:rsidRDefault="008B5212" w:rsidP="00240ED2">
            <w:pPr>
              <w:numPr>
                <w:ilvl w:val="0"/>
                <w:numId w:val="1"/>
              </w:numPr>
              <w:spacing w:before="40" w:after="40" w:line="240" w:lineRule="auto"/>
              <w:jc w:val="both"/>
              <w:rPr>
                <w:rFonts w:ascii="Times New Roman" w:eastAsia="Times New Roman" w:hAnsi="Times New Roman" w:cs="Times New Roman"/>
                <w:sz w:val="24"/>
                <w:szCs w:val="24"/>
              </w:rPr>
            </w:pPr>
            <w:ins w:id="53" w:author="MZH" w:date="2025-08-15T17:43:00Z">
              <w:r>
                <w:rPr>
                  <w:rFonts w:ascii="Times New Roman" w:eastAsia="Times New Roman" w:hAnsi="Times New Roman" w:cs="Times New Roman"/>
                  <w:sz w:val="24"/>
                  <w:szCs w:val="24"/>
                  <w:lang w:val="bg-BG"/>
                </w:rPr>
                <w:t xml:space="preserve">Инвестиции </w:t>
              </w:r>
            </w:ins>
            <w:ins w:id="54" w:author="MZH" w:date="2025-08-15T17:44:00Z">
              <w:r>
                <w:rPr>
                  <w:rFonts w:ascii="Times New Roman" w:eastAsia="Times New Roman" w:hAnsi="Times New Roman" w:cs="Times New Roman"/>
                  <w:sz w:val="24"/>
                  <w:szCs w:val="24"/>
                  <w:lang w:val="bg-BG"/>
                </w:rPr>
                <w:t xml:space="preserve">за </w:t>
              </w:r>
            </w:ins>
            <w:ins w:id="55" w:author="MZH" w:date="2025-08-15T17:43:00Z">
              <w:r w:rsidRPr="008B5212">
                <w:rPr>
                  <w:rFonts w:ascii="Times New Roman" w:eastAsia="Times New Roman" w:hAnsi="Times New Roman" w:cs="Times New Roman"/>
                  <w:sz w:val="24"/>
                  <w:szCs w:val="24"/>
                </w:rPr>
                <w:t xml:space="preserve"> </w:t>
              </w:r>
              <w:proofErr w:type="spellStart"/>
              <w:r w:rsidRPr="008B5212">
                <w:rPr>
                  <w:rFonts w:ascii="Times New Roman" w:eastAsia="Times New Roman" w:hAnsi="Times New Roman" w:cs="Times New Roman"/>
                  <w:sz w:val="24"/>
                  <w:szCs w:val="24"/>
                </w:rPr>
                <w:t>осигуряването</w:t>
              </w:r>
              <w:proofErr w:type="spellEnd"/>
              <w:r w:rsidRPr="008B5212">
                <w:rPr>
                  <w:rFonts w:ascii="Times New Roman" w:eastAsia="Times New Roman" w:hAnsi="Times New Roman" w:cs="Times New Roman"/>
                  <w:sz w:val="24"/>
                  <w:szCs w:val="24"/>
                </w:rPr>
                <w:t xml:space="preserve"> на </w:t>
              </w:r>
              <w:proofErr w:type="spellStart"/>
              <w:r w:rsidRPr="008B5212">
                <w:rPr>
                  <w:rFonts w:ascii="Times New Roman" w:eastAsia="Times New Roman" w:hAnsi="Times New Roman" w:cs="Times New Roman"/>
                  <w:sz w:val="24"/>
                  <w:szCs w:val="24"/>
                </w:rPr>
                <w:t>ефективна</w:t>
              </w:r>
              <w:proofErr w:type="spellEnd"/>
              <w:r w:rsidRPr="008B5212">
                <w:rPr>
                  <w:rFonts w:ascii="Times New Roman" w:eastAsia="Times New Roman" w:hAnsi="Times New Roman" w:cs="Times New Roman"/>
                  <w:sz w:val="24"/>
                  <w:szCs w:val="24"/>
                </w:rPr>
                <w:t xml:space="preserve"> </w:t>
              </w:r>
              <w:proofErr w:type="spellStart"/>
              <w:r w:rsidRPr="008B5212">
                <w:rPr>
                  <w:rFonts w:ascii="Times New Roman" w:eastAsia="Times New Roman" w:hAnsi="Times New Roman" w:cs="Times New Roman"/>
                  <w:sz w:val="24"/>
                  <w:szCs w:val="24"/>
                </w:rPr>
                <w:t>защита</w:t>
              </w:r>
              <w:proofErr w:type="spellEnd"/>
              <w:r w:rsidRPr="008B5212">
                <w:rPr>
                  <w:rFonts w:ascii="Times New Roman" w:eastAsia="Times New Roman" w:hAnsi="Times New Roman" w:cs="Times New Roman"/>
                  <w:sz w:val="24"/>
                  <w:szCs w:val="24"/>
                </w:rPr>
                <w:t xml:space="preserve"> от </w:t>
              </w:r>
              <w:proofErr w:type="spellStart"/>
              <w:r w:rsidRPr="008B5212">
                <w:rPr>
                  <w:rFonts w:ascii="Times New Roman" w:eastAsia="Times New Roman" w:hAnsi="Times New Roman" w:cs="Times New Roman"/>
                  <w:sz w:val="24"/>
                  <w:szCs w:val="24"/>
                </w:rPr>
                <w:t>градови</w:t>
              </w:r>
              <w:proofErr w:type="spellEnd"/>
              <w:r w:rsidRPr="008B5212">
                <w:rPr>
                  <w:rFonts w:ascii="Times New Roman" w:eastAsia="Times New Roman" w:hAnsi="Times New Roman" w:cs="Times New Roman"/>
                  <w:sz w:val="24"/>
                  <w:szCs w:val="24"/>
                </w:rPr>
                <w:t xml:space="preserve"> </w:t>
              </w:r>
              <w:proofErr w:type="spellStart"/>
              <w:r w:rsidRPr="008B5212">
                <w:rPr>
                  <w:rFonts w:ascii="Times New Roman" w:eastAsia="Times New Roman" w:hAnsi="Times New Roman" w:cs="Times New Roman"/>
                  <w:sz w:val="24"/>
                  <w:szCs w:val="24"/>
                </w:rPr>
                <w:t>процеси</w:t>
              </w:r>
              <w:proofErr w:type="spellEnd"/>
              <w:r w:rsidRPr="008B5212">
                <w:rPr>
                  <w:rFonts w:ascii="Times New Roman" w:eastAsia="Times New Roman" w:hAnsi="Times New Roman" w:cs="Times New Roman"/>
                  <w:sz w:val="24"/>
                  <w:szCs w:val="24"/>
                </w:rPr>
                <w:t xml:space="preserve"> и </w:t>
              </w:r>
              <w:proofErr w:type="spellStart"/>
              <w:r w:rsidRPr="008B5212">
                <w:rPr>
                  <w:rFonts w:ascii="Times New Roman" w:eastAsia="Times New Roman" w:hAnsi="Times New Roman" w:cs="Times New Roman"/>
                  <w:sz w:val="24"/>
                  <w:szCs w:val="24"/>
                </w:rPr>
                <w:t>други</w:t>
              </w:r>
              <w:proofErr w:type="spellEnd"/>
              <w:r w:rsidRPr="008B5212">
                <w:rPr>
                  <w:rFonts w:ascii="Times New Roman" w:eastAsia="Times New Roman" w:hAnsi="Times New Roman" w:cs="Times New Roman"/>
                  <w:sz w:val="24"/>
                  <w:szCs w:val="24"/>
                </w:rPr>
                <w:t xml:space="preserve"> </w:t>
              </w:r>
              <w:proofErr w:type="spellStart"/>
              <w:r w:rsidRPr="008B5212">
                <w:rPr>
                  <w:rFonts w:ascii="Times New Roman" w:eastAsia="Times New Roman" w:hAnsi="Times New Roman" w:cs="Times New Roman"/>
                  <w:sz w:val="24"/>
                  <w:szCs w:val="24"/>
                </w:rPr>
                <w:t>неблагоприятни</w:t>
              </w:r>
              <w:proofErr w:type="spellEnd"/>
              <w:r w:rsidRPr="008B5212">
                <w:rPr>
                  <w:rFonts w:ascii="Times New Roman" w:eastAsia="Times New Roman" w:hAnsi="Times New Roman" w:cs="Times New Roman"/>
                  <w:sz w:val="24"/>
                  <w:szCs w:val="24"/>
                </w:rPr>
                <w:t xml:space="preserve"> </w:t>
              </w:r>
              <w:proofErr w:type="spellStart"/>
              <w:r w:rsidRPr="008B5212">
                <w:rPr>
                  <w:rFonts w:ascii="Times New Roman" w:eastAsia="Times New Roman" w:hAnsi="Times New Roman" w:cs="Times New Roman"/>
                  <w:sz w:val="24"/>
                  <w:szCs w:val="24"/>
                </w:rPr>
                <w:t>климатични</w:t>
              </w:r>
              <w:proofErr w:type="spellEnd"/>
              <w:r w:rsidRPr="008B5212">
                <w:rPr>
                  <w:rFonts w:ascii="Times New Roman" w:eastAsia="Times New Roman" w:hAnsi="Times New Roman" w:cs="Times New Roman"/>
                  <w:sz w:val="24"/>
                  <w:szCs w:val="24"/>
                </w:rPr>
                <w:t xml:space="preserve"> </w:t>
              </w:r>
              <w:proofErr w:type="spellStart"/>
              <w:r w:rsidRPr="008B5212">
                <w:rPr>
                  <w:rFonts w:ascii="Times New Roman" w:eastAsia="Times New Roman" w:hAnsi="Times New Roman" w:cs="Times New Roman"/>
                  <w:sz w:val="24"/>
                  <w:szCs w:val="24"/>
                </w:rPr>
                <w:t>явления</w:t>
              </w:r>
            </w:ins>
            <w:proofErr w:type="spellEnd"/>
            <w:ins w:id="56" w:author="MZH" w:date="2025-08-15T17:44:00Z">
              <w:r>
                <w:rPr>
                  <w:rFonts w:ascii="Times New Roman" w:eastAsia="Times New Roman" w:hAnsi="Times New Roman" w:cs="Times New Roman"/>
                  <w:sz w:val="24"/>
                  <w:szCs w:val="24"/>
                  <w:lang w:val="bg-BG"/>
                </w:rPr>
                <w:t>, като</w:t>
              </w:r>
            </w:ins>
            <w:ins w:id="57" w:author="MZH" w:date="2025-08-15T17:47:00Z">
              <w:r>
                <w:rPr>
                  <w:rFonts w:ascii="Times New Roman" w:eastAsia="Times New Roman" w:hAnsi="Times New Roman" w:cs="Times New Roman"/>
                  <w:sz w:val="24"/>
                  <w:szCs w:val="24"/>
                  <w:lang w:val="bg-BG"/>
                </w:rPr>
                <w:t>:</w:t>
              </w:r>
            </w:ins>
            <w:ins w:id="58" w:author="MZH" w:date="2025-08-15T17:44:00Z">
              <w:r>
                <w:rPr>
                  <w:rFonts w:ascii="Times New Roman" w:eastAsia="Times New Roman" w:hAnsi="Times New Roman" w:cs="Times New Roman"/>
                  <w:sz w:val="24"/>
                  <w:szCs w:val="24"/>
                  <w:lang w:val="bg-BG"/>
                </w:rPr>
                <w:t xml:space="preserve"> мрежи против градушки</w:t>
              </w:r>
            </w:ins>
            <w:ins w:id="59" w:author="MZH" w:date="2025-08-15T17:46:00Z">
              <w:r>
                <w:rPr>
                  <w:rFonts w:ascii="Times New Roman" w:eastAsia="Times New Roman" w:hAnsi="Times New Roman" w:cs="Times New Roman"/>
                  <w:sz w:val="24"/>
                  <w:szCs w:val="24"/>
                  <w:lang w:val="bg-BG"/>
                </w:rPr>
                <w:t xml:space="preserve"> и слани</w:t>
              </w:r>
            </w:ins>
            <w:ins w:id="60" w:author="MZH" w:date="2025-08-15T17:44:00Z">
              <w:r>
                <w:rPr>
                  <w:rFonts w:ascii="Times New Roman" w:eastAsia="Times New Roman" w:hAnsi="Times New Roman" w:cs="Times New Roman"/>
                  <w:sz w:val="24"/>
                  <w:szCs w:val="24"/>
                  <w:lang w:val="bg-BG"/>
                </w:rPr>
                <w:t xml:space="preserve">, метеорологични станции, </w:t>
              </w:r>
              <w:proofErr w:type="spellStart"/>
              <w:r>
                <w:rPr>
                  <w:rFonts w:ascii="Times New Roman" w:eastAsia="Times New Roman" w:hAnsi="Times New Roman" w:cs="Times New Roman"/>
                  <w:sz w:val="24"/>
                  <w:szCs w:val="24"/>
                  <w:lang w:val="bg-BG"/>
                </w:rPr>
                <w:t>противоградови</w:t>
              </w:r>
              <w:proofErr w:type="spellEnd"/>
              <w:r>
                <w:rPr>
                  <w:rFonts w:ascii="Times New Roman" w:eastAsia="Times New Roman" w:hAnsi="Times New Roman" w:cs="Times New Roman"/>
                  <w:sz w:val="24"/>
                  <w:szCs w:val="24"/>
                  <w:lang w:val="bg-BG"/>
                </w:rPr>
                <w:t xml:space="preserve"> оръдия</w:t>
              </w:r>
            </w:ins>
            <w:ins w:id="61" w:author="MZH" w:date="2025-08-15T17:45:00Z">
              <w:r>
                <w:rPr>
                  <w:rFonts w:ascii="Times New Roman" w:eastAsia="Times New Roman" w:hAnsi="Times New Roman" w:cs="Times New Roman"/>
                  <w:sz w:val="24"/>
                  <w:szCs w:val="24"/>
                  <w:lang w:val="bg-BG"/>
                </w:rPr>
                <w:t xml:space="preserve">, </w:t>
              </w:r>
            </w:ins>
            <w:ins w:id="62" w:author="MZH" w:date="2025-08-15T17:46:00Z">
              <w:r>
                <w:rPr>
                  <w:rFonts w:ascii="Times New Roman" w:eastAsia="Times New Roman" w:hAnsi="Times New Roman" w:cs="Times New Roman"/>
                  <w:sz w:val="24"/>
                  <w:szCs w:val="24"/>
                  <w:lang w:val="bg-BG"/>
                </w:rPr>
                <w:t>м</w:t>
              </w:r>
              <w:r w:rsidRPr="008B5212">
                <w:rPr>
                  <w:rFonts w:ascii="Times New Roman" w:eastAsia="Times New Roman" w:hAnsi="Times New Roman" w:cs="Times New Roman"/>
                  <w:sz w:val="24"/>
                  <w:szCs w:val="24"/>
                  <w:lang w:val="bg-BG"/>
                </w:rPr>
                <w:t>ашин</w:t>
              </w:r>
            </w:ins>
            <w:ins w:id="63" w:author="MZH" w:date="2025-08-15T17:47:00Z">
              <w:r>
                <w:rPr>
                  <w:rFonts w:ascii="Times New Roman" w:eastAsia="Times New Roman" w:hAnsi="Times New Roman" w:cs="Times New Roman"/>
                  <w:sz w:val="24"/>
                  <w:szCs w:val="24"/>
                  <w:lang w:val="bg-BG"/>
                </w:rPr>
                <w:t>и</w:t>
              </w:r>
            </w:ins>
            <w:ins w:id="64" w:author="MZH" w:date="2025-08-15T17:46:00Z">
              <w:r w:rsidRPr="008B5212">
                <w:rPr>
                  <w:rFonts w:ascii="Times New Roman" w:eastAsia="Times New Roman" w:hAnsi="Times New Roman" w:cs="Times New Roman"/>
                  <w:sz w:val="24"/>
                  <w:szCs w:val="24"/>
                  <w:lang w:val="bg-BG"/>
                </w:rPr>
                <w:t xml:space="preserve"> срещу слани</w:t>
              </w:r>
            </w:ins>
            <w:ins w:id="65" w:author="MZH" w:date="2025-08-15T17:47:00Z">
              <w:r>
                <w:rPr>
                  <w:rFonts w:ascii="Times New Roman" w:eastAsia="Times New Roman" w:hAnsi="Times New Roman" w:cs="Times New Roman"/>
                  <w:sz w:val="24"/>
                  <w:szCs w:val="24"/>
                  <w:lang w:val="bg-BG"/>
                </w:rPr>
                <w:t>.</w:t>
              </w:r>
            </w:ins>
          </w:p>
          <w:p w14:paraId="6F20739A" w14:textId="77777777" w:rsidR="005F46E6" w:rsidRDefault="005F46E6" w:rsidP="005F46E6">
            <w:pPr>
              <w:numPr>
                <w:ilvl w:val="0"/>
                <w:numId w:val="1"/>
              </w:numPr>
              <w:spacing w:before="40" w:after="40" w:line="240" w:lineRule="auto"/>
              <w:ind w:hanging="210"/>
              <w:rPr>
                <w:ins w:id="66" w:author="MZH" w:date="2025-08-08T10:24:00Z"/>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Закупуване на животни за разплод, както и за репопулация на засегнатите стопанства</w:t>
            </w:r>
          </w:p>
          <w:p w14:paraId="4AFFC112" w14:textId="77777777" w:rsidR="005D7E8B" w:rsidRPr="005F46E6" w:rsidRDefault="00794379" w:rsidP="005F46E6">
            <w:pPr>
              <w:numPr>
                <w:ilvl w:val="0"/>
                <w:numId w:val="1"/>
              </w:numPr>
              <w:spacing w:before="40" w:after="40" w:line="240" w:lineRule="auto"/>
              <w:ind w:hanging="210"/>
              <w:rPr>
                <w:rFonts w:ascii="Times New Roman" w:eastAsia="Times New Roman" w:hAnsi="Times New Roman" w:cs="Times New Roman"/>
                <w:sz w:val="24"/>
                <w:szCs w:val="24"/>
              </w:rPr>
            </w:pPr>
            <w:ins w:id="67" w:author="MZH" w:date="2025-08-08T11:28:00Z">
              <w:r>
                <w:rPr>
                  <w:rFonts w:ascii="Times New Roman" w:eastAsia="Times New Roman" w:hAnsi="Times New Roman" w:cs="Times New Roman"/>
                  <w:noProof/>
                  <w:sz w:val="24"/>
                  <w:szCs w:val="24"/>
                  <w:lang w:val="bg-BG"/>
                </w:rPr>
                <w:t>Закупуване на посадъчен материал и</w:t>
              </w:r>
            </w:ins>
            <w:ins w:id="68" w:author="MZH" w:date="2025-08-08T11:27:00Z">
              <w:r>
                <w:rPr>
                  <w:rFonts w:ascii="Times New Roman" w:eastAsia="Times New Roman" w:hAnsi="Times New Roman" w:cs="Times New Roman"/>
                  <w:noProof/>
                  <w:sz w:val="24"/>
                  <w:szCs w:val="24"/>
                  <w:lang w:val="bg-BG"/>
                </w:rPr>
                <w:t xml:space="preserve"> създаване на трайни насаждения,</w:t>
              </w:r>
            </w:ins>
            <w:ins w:id="69" w:author="MZH" w:date="2025-08-08T10:24:00Z">
              <w:r w:rsidR="005D7E8B">
                <w:rPr>
                  <w:rFonts w:ascii="Times New Roman" w:eastAsia="Times New Roman" w:hAnsi="Times New Roman" w:cs="Times New Roman"/>
                  <w:noProof/>
                  <w:sz w:val="24"/>
                  <w:szCs w:val="24"/>
                  <w:lang w:val="bg-BG"/>
                </w:rPr>
                <w:t xml:space="preserve"> з</w:t>
              </w:r>
            </w:ins>
            <w:ins w:id="70" w:author="MZH" w:date="2025-08-08T10:25:00Z">
              <w:r w:rsidR="005D7E8B">
                <w:rPr>
                  <w:rFonts w:ascii="Times New Roman" w:eastAsia="Times New Roman" w:hAnsi="Times New Roman" w:cs="Times New Roman"/>
                  <w:noProof/>
                  <w:sz w:val="24"/>
                  <w:szCs w:val="24"/>
                  <w:lang w:val="bg-BG"/>
                </w:rPr>
                <w:t>а възстановяване на земеделския потенциал</w:t>
              </w:r>
            </w:ins>
          </w:p>
          <w:p w14:paraId="509EBF8E" w14:textId="77777777" w:rsidR="005F46E6" w:rsidRPr="00AE1ACC" w:rsidRDefault="005F46E6" w:rsidP="005F46E6">
            <w:pPr>
              <w:spacing w:before="40" w:after="40" w:line="240" w:lineRule="auto"/>
              <w:jc w:val="both"/>
              <w:rPr>
                <w:rFonts w:ascii="Times New Roman" w:eastAsia="Times New Roman" w:hAnsi="Times New Roman" w:cs="Times New Roman"/>
                <w:sz w:val="24"/>
                <w:szCs w:val="24"/>
                <w:lang w:val="bg-BG"/>
              </w:rPr>
            </w:pPr>
            <w:r w:rsidRPr="00AE1ACC">
              <w:rPr>
                <w:rFonts w:ascii="Times New Roman" w:eastAsia="Times New Roman" w:hAnsi="Times New Roman" w:cs="Times New Roman"/>
                <w:noProof/>
                <w:sz w:val="24"/>
                <w:szCs w:val="24"/>
                <w:lang w:val="bg-BG"/>
              </w:rPr>
              <w:t>·       По интервенцията ще се подпомагат дейности, свързани с повишаване на оперативния капацитет на публични субекти за</w:t>
            </w:r>
            <w:ins w:id="71" w:author="MZH" w:date="2025-06-26T08:43:00Z">
              <w:r w:rsidR="00D5590B" w:rsidRPr="00D5590B">
                <w:rPr>
                  <w:rFonts w:ascii="Times New Roman" w:eastAsia="Times New Roman" w:hAnsi="Times New Roman" w:cs="Times New Roman"/>
                  <w:sz w:val="24"/>
                  <w:lang w:val="bg-BG"/>
                </w:rPr>
                <w:t xml:space="preserve"> </w:t>
              </w:r>
              <w:r w:rsidR="00D5590B" w:rsidRPr="00D5590B">
                <w:rPr>
                  <w:rFonts w:ascii="Times New Roman" w:eastAsia="Times New Roman" w:hAnsi="Times New Roman" w:cs="Times New Roman"/>
                  <w:noProof/>
                  <w:sz w:val="24"/>
                  <w:szCs w:val="24"/>
                  <w:lang w:val="bg-BG"/>
                </w:rPr>
                <w:t xml:space="preserve">контрол върху храните и фуражите,  </w:t>
              </w:r>
            </w:ins>
            <w:r w:rsidRPr="00AE1ACC">
              <w:rPr>
                <w:rFonts w:ascii="Times New Roman" w:eastAsia="Times New Roman" w:hAnsi="Times New Roman" w:cs="Times New Roman"/>
                <w:noProof/>
                <w:sz w:val="24"/>
                <w:szCs w:val="24"/>
                <w:lang w:val="bg-BG"/>
              </w:rPr>
              <w:t xml:space="preserve"> предотвратяване на епизоотии, както и борбата с тях, включително чрез намаляване на времето за реакция от страна на компетентните органи:дейности по превенция и ограничаване на възможностите за разпространението на заразни болести по селскостопанските животни</w:t>
            </w:r>
            <w:ins w:id="72" w:author="MZH" w:date="2025-06-26T08:43:00Z">
              <w:r w:rsidR="00D5590B" w:rsidRPr="00D5590B">
                <w:rPr>
                  <w:rFonts w:ascii="Times New Roman" w:eastAsia="Times New Roman" w:hAnsi="Times New Roman" w:cs="Times New Roman"/>
                  <w:noProof/>
                  <w:sz w:val="24"/>
                  <w:szCs w:val="24"/>
                  <w:lang w:val="bg-BG"/>
                </w:rPr>
                <w:t xml:space="preserve"> и растения</w:t>
              </w:r>
            </w:ins>
            <w:r w:rsidRPr="00AE1ACC">
              <w:rPr>
                <w:rFonts w:ascii="Times New Roman" w:eastAsia="Times New Roman" w:hAnsi="Times New Roman" w:cs="Times New Roman"/>
                <w:noProof/>
                <w:sz w:val="24"/>
                <w:szCs w:val="24"/>
                <w:lang w:val="bg-BG"/>
              </w:rPr>
              <w:t xml:space="preserve"> в страната, както и осигуряване на превенция по отношение възникването на опасни метеорологични явления - градушки.</w:t>
            </w:r>
          </w:p>
          <w:p w14:paraId="752799A0"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·дейности, свързани с повишаване на капацитета им, пряко свързан с превенция и предотвратяване на епизоотии, както и борбата с тях, включително чрез намаляване на времето за реакция от страна на компетентните органи. Подкрепата има за цел да осигури надграждане на системите и действия пряко свързани с превенция и преодоляване на риска от възникване на заразни болести по селскостопанските животни</w:t>
            </w:r>
            <w:ins w:id="73" w:author="MZH" w:date="2025-06-26T08:44:00Z">
              <w:r w:rsidR="00D5590B">
                <w:rPr>
                  <w:rFonts w:ascii="Times New Roman" w:eastAsia="Times New Roman" w:hAnsi="Times New Roman" w:cs="Times New Roman"/>
                  <w:noProof/>
                  <w:sz w:val="24"/>
                  <w:szCs w:val="24"/>
                  <w:lang w:val="bg-BG"/>
                </w:rPr>
                <w:t xml:space="preserve"> и растения</w:t>
              </w:r>
            </w:ins>
            <w:r w:rsidRPr="005F46E6">
              <w:rPr>
                <w:rFonts w:ascii="Times New Roman" w:eastAsia="Times New Roman" w:hAnsi="Times New Roman" w:cs="Times New Roman"/>
                <w:noProof/>
                <w:sz w:val="24"/>
                <w:szCs w:val="24"/>
              </w:rPr>
              <w:t>.</w:t>
            </w:r>
          </w:p>
          <w:p w14:paraId="0B3D96AD" w14:textId="77777777" w:rsidR="005F46E6" w:rsidRPr="00240ED2" w:rsidRDefault="005F46E6" w:rsidP="005F46E6">
            <w:pPr>
              <w:spacing w:before="40" w:after="40" w:line="240" w:lineRule="auto"/>
              <w:jc w:val="both"/>
              <w:rPr>
                <w:rFonts w:ascii="Times New Roman" w:eastAsia="Times New Roman" w:hAnsi="Times New Roman" w:cs="Times New Roman"/>
                <w:sz w:val="24"/>
                <w:szCs w:val="24"/>
                <w:lang w:val="bg-BG"/>
              </w:rPr>
            </w:pPr>
            <w:r w:rsidRPr="005F46E6">
              <w:rPr>
                <w:rFonts w:ascii="Times New Roman" w:eastAsia="Times New Roman" w:hAnsi="Times New Roman" w:cs="Times New Roman"/>
                <w:noProof/>
                <w:sz w:val="24"/>
                <w:szCs w:val="24"/>
              </w:rPr>
              <w:t>·дейности, свързани с повишаване на капацитета, пряко свързан с осигуряването на надеждна и ефективна защита от градови процеси и други неблагоприятни климатични явления, на територията на страната. Подкрепата има за цел да осигури надграждане на набора от системи и действия за организирането и провеждането на активни въздействия върху градовите процеси и други неблагоприятни климатични явления</w:t>
            </w:r>
            <w:ins w:id="74" w:author="MZH" w:date="2025-07-09T11:16:00Z">
              <w:r w:rsidR="0085093F">
                <w:rPr>
                  <w:rFonts w:ascii="Times New Roman" w:eastAsia="Times New Roman" w:hAnsi="Times New Roman" w:cs="Times New Roman"/>
                  <w:noProof/>
                  <w:sz w:val="24"/>
                  <w:szCs w:val="24"/>
                  <w:lang w:val="bg-BG"/>
                </w:rPr>
                <w:t xml:space="preserve">, вкл. </w:t>
              </w:r>
            </w:ins>
            <w:ins w:id="75" w:author="MZH" w:date="2025-07-09T11:17:00Z">
              <w:r w:rsidR="0085093F">
                <w:rPr>
                  <w:rFonts w:ascii="Times New Roman" w:eastAsia="Times New Roman" w:hAnsi="Times New Roman" w:cs="Times New Roman"/>
                  <w:noProof/>
                  <w:sz w:val="24"/>
                  <w:szCs w:val="24"/>
                  <w:lang w:val="bg-BG"/>
                </w:rPr>
                <w:t>инсталации за производсто на енергия от ВЕИ за собствено потребление, з</w:t>
              </w:r>
            </w:ins>
            <w:ins w:id="76" w:author="MZH" w:date="2025-07-09T11:16:00Z">
              <w:r w:rsidR="0085093F" w:rsidRPr="0085093F">
                <w:rPr>
                  <w:rFonts w:ascii="Times New Roman" w:eastAsia="Times New Roman" w:hAnsi="Times New Roman" w:cs="Times New Roman"/>
                  <w:noProof/>
                  <w:sz w:val="24"/>
                  <w:szCs w:val="24"/>
                  <w:lang w:val="bg-BG"/>
                </w:rPr>
                <w:t xml:space="preserve">а захранване на противоградовата техника </w:t>
              </w:r>
            </w:ins>
            <w:ins w:id="77" w:author="MZH" w:date="2025-07-09T11:17:00Z">
              <w:r w:rsidR="0085093F">
                <w:rPr>
                  <w:rFonts w:ascii="Times New Roman" w:eastAsia="Times New Roman" w:hAnsi="Times New Roman" w:cs="Times New Roman"/>
                  <w:noProof/>
                  <w:sz w:val="24"/>
                  <w:szCs w:val="24"/>
                  <w:lang w:val="bg-BG"/>
                </w:rPr>
                <w:t xml:space="preserve">в </w:t>
              </w:r>
            </w:ins>
            <w:ins w:id="78" w:author="MZH" w:date="2025-07-09T11:16:00Z">
              <w:r w:rsidR="0085093F" w:rsidRPr="0085093F">
                <w:rPr>
                  <w:rFonts w:ascii="Times New Roman" w:eastAsia="Times New Roman" w:hAnsi="Times New Roman" w:cs="Times New Roman"/>
                  <w:noProof/>
                  <w:sz w:val="24"/>
                  <w:szCs w:val="24"/>
                  <w:lang w:val="bg-BG"/>
                </w:rPr>
                <w:t>ракетни площадки без мрежово електроподаване</w:t>
              </w:r>
            </w:ins>
            <w:ins w:id="79" w:author="MZH" w:date="2025-07-09T11:17:00Z">
              <w:r w:rsidR="0085093F">
                <w:rPr>
                  <w:rFonts w:ascii="Times New Roman" w:eastAsia="Times New Roman" w:hAnsi="Times New Roman" w:cs="Times New Roman"/>
                  <w:noProof/>
                  <w:sz w:val="24"/>
                  <w:szCs w:val="24"/>
                  <w:lang w:val="bg-BG"/>
                </w:rPr>
                <w:t>.</w:t>
              </w:r>
            </w:ins>
          </w:p>
          <w:p w14:paraId="54CA0E96"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Инвестициите трябва да са придружени от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 издадени по реда на ЗООС и/или ЗБР и ЗВ.</w:t>
            </w:r>
          </w:p>
          <w:p w14:paraId="669E82FB"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lastRenderedPageBreak/>
              <w:t>· Материалните и нематериалните инвестиции включени в проектното предложение трябва да са в съответствие с параметрите и дейностите, обект на подпомагане, като за кандидатите земеделски стопани трябва да са включени в разработения бизнес план, а за кандидати публични субекти е представена мотивирана обосновка за необходимостта и приложимостта на инвестициите включени в проекта;</w:t>
            </w:r>
          </w:p>
          <w:p w14:paraId="6A13C600"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w:t>
            </w:r>
          </w:p>
          <w:p w14:paraId="139FE0A5"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Инвестиции свързани с възстановяване на селскостопанския производствен потенциал са допустими за подпомагане в случай, че земеделското стопанство е засегнато от природни бедствия, неблагоприятни климатични явления и катастрофични събития и това е довело до унищожаване на най-малко 30% от земеделският потенциал на стопанството и покриват само неговото възстановяване;</w:t>
            </w:r>
          </w:p>
          <w:p w14:paraId="7779C9F8"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Нарушаването на земеделският потенциал на стопанството се доказва с документ издаден от компетентния орган;</w:t>
            </w:r>
          </w:p>
          <w:p w14:paraId="1646197F"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С цел недопускане на двойно финансиране ще се проследява за одобрените разходи и дейности на ниво кандидат/ проектно предложение по отделните програми по ЕФСУ на национално ниво, по линия на Националния план за възстановяване и устойчивост и другите инструменти на съюза, включително и с останалите интервенции от Стратегическия план</w:t>
            </w:r>
          </w:p>
          <w:p w14:paraId="1A4CCDEB"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b/>
                <w:bCs/>
                <w:noProof/>
                <w:sz w:val="24"/>
                <w:szCs w:val="24"/>
              </w:rPr>
              <w:t>Допустими дейности:</w:t>
            </w:r>
          </w:p>
          <w:p w14:paraId="0F846D5E"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b/>
                <w:bCs/>
                <w:noProof/>
                <w:sz w:val="24"/>
                <w:szCs w:val="24"/>
              </w:rPr>
              <w:t>Подкрепа в рамките на интервенцията се предоставя в съответствие с чл. 73 от Регламент (ЕС) №2021/2115 само за материални и/или нематериални активи, в това число машини, съоръжения, оборудване, включително и недвижима собственост, както и общи разходи, свързани с подпомаганата дейност.</w:t>
            </w:r>
          </w:p>
          <w:p w14:paraId="66645D14" w14:textId="77777777" w:rsidR="005F46E6" w:rsidRPr="005F46E6" w:rsidRDefault="005F46E6" w:rsidP="005F46E6">
            <w:pPr>
              <w:spacing w:before="40" w:after="40" w:line="240" w:lineRule="auto"/>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При изпълнение на дейностите по интервенцията се спазват изискванията на законодателството в областта на околната среда, водите и устройство на територията, както и мерките, условията и предписанията на компетентните органи с цел:</w:t>
            </w:r>
          </w:p>
          <w:p w14:paraId="3353AF5E" w14:textId="77777777" w:rsidR="005F46E6" w:rsidRPr="005F46E6" w:rsidRDefault="005F46E6" w:rsidP="005F46E6">
            <w:pPr>
              <w:spacing w:before="40" w:after="40" w:line="240" w:lineRule="auto"/>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недопускане на дейности, които водят до изменения в хидрологичния режим на водозависими природни местообитания и местообитания на видове, предмет на опазване в защитени зони, и до унищожаване на крайречната дървесна растителност;</w:t>
            </w:r>
          </w:p>
          <w:p w14:paraId="2C7B8097" w14:textId="77777777" w:rsidR="005F46E6" w:rsidRPr="005F46E6" w:rsidRDefault="005F46E6" w:rsidP="005F46E6">
            <w:pPr>
              <w:spacing w:before="40" w:after="40" w:line="240" w:lineRule="auto"/>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недопускане извършване на дейностите по подобряване на съществуващи напоителни инсталации или елементи от напоителна инфраструктура в размножителния период на птиците.</w:t>
            </w:r>
          </w:p>
        </w:tc>
      </w:tr>
    </w:tbl>
    <w:p w14:paraId="5578F204" w14:textId="77777777" w:rsidR="005F46E6" w:rsidRPr="005F46E6" w:rsidRDefault="005F46E6" w:rsidP="005F46E6">
      <w:pPr>
        <w:spacing w:before="20" w:after="20" w:line="240" w:lineRule="auto"/>
        <w:outlineLvl w:val="4"/>
        <w:rPr>
          <w:rFonts w:ascii="Times New Roman" w:eastAsia="Times New Roman" w:hAnsi="Times New Roman" w:cs="Times New Roman"/>
          <w:bCs/>
          <w:iCs/>
          <w:color w:val="000000"/>
          <w:sz w:val="24"/>
          <w:szCs w:val="26"/>
        </w:rPr>
      </w:pPr>
      <w:bookmarkStart w:id="80" w:name="_Toc256001624"/>
      <w:r w:rsidRPr="005F46E6">
        <w:rPr>
          <w:rFonts w:ascii="Times New Roman" w:eastAsia="Times New Roman" w:hAnsi="Times New Roman" w:cs="Times New Roman"/>
          <w:bCs/>
          <w:iCs/>
          <w:noProof/>
          <w:color w:val="000000"/>
          <w:sz w:val="24"/>
          <w:szCs w:val="26"/>
        </w:rPr>
        <w:lastRenderedPageBreak/>
        <w:t>6 Определяне на уместни базови характеристики</w:t>
      </w:r>
      <w:bookmarkEnd w:id="80"/>
    </w:p>
    <w:p w14:paraId="1BE96C0E"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14:paraId="64E31E70"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t>Неприложимо</w:t>
      </w:r>
    </w:p>
    <w:p w14:paraId="7813A838" w14:textId="77777777" w:rsidR="005F46E6" w:rsidRPr="005F46E6" w:rsidRDefault="005F46E6" w:rsidP="005F46E6">
      <w:pPr>
        <w:spacing w:before="20" w:after="20" w:line="240" w:lineRule="auto"/>
        <w:outlineLvl w:val="4"/>
        <w:rPr>
          <w:rFonts w:ascii="Times New Roman" w:eastAsia="Times New Roman" w:hAnsi="Times New Roman" w:cs="Times New Roman"/>
          <w:bCs/>
          <w:iCs/>
          <w:color w:val="000000"/>
          <w:sz w:val="24"/>
          <w:szCs w:val="26"/>
        </w:rPr>
      </w:pPr>
      <w:bookmarkStart w:id="81" w:name="_Toc256001625"/>
      <w:r w:rsidRPr="005F46E6">
        <w:rPr>
          <w:rFonts w:ascii="Times New Roman" w:eastAsia="Times New Roman" w:hAnsi="Times New Roman" w:cs="Times New Roman"/>
          <w:bCs/>
          <w:iCs/>
          <w:noProof/>
          <w:color w:val="000000"/>
          <w:sz w:val="24"/>
          <w:szCs w:val="26"/>
        </w:rPr>
        <w:t>7 Форма и ставка на подпомагане/суми/методи за изчисляване</w:t>
      </w:r>
      <w:bookmarkEnd w:id="81"/>
    </w:p>
    <w:p w14:paraId="25295E03"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t>Форма на подкрепа</w:t>
      </w:r>
    </w:p>
    <w:p w14:paraId="3F0861B2" w14:textId="77777777" w:rsidR="005F46E6" w:rsidRPr="005F46E6" w:rsidRDefault="005F46E6" w:rsidP="005F46E6">
      <w:pPr>
        <w:spacing w:before="20" w:after="20" w:line="240" w:lineRule="auto"/>
        <w:rPr>
          <w:rFonts w:ascii="Times New Roman" w:eastAsia="Times New Roman" w:hAnsi="Times New Roman" w:cs="Times New Roman"/>
          <w:b/>
          <w:color w:val="000000"/>
          <w:sz w:val="24"/>
          <w:szCs w:val="24"/>
        </w:rPr>
      </w:pPr>
      <w:r w:rsidRPr="005F46E6">
        <w:rPr>
          <w:rFonts w:ascii="Wingdings" w:eastAsia="Wingdings" w:hAnsi="Wingdings" w:cs="Wingdings"/>
          <w:b/>
          <w:noProof/>
          <w:color w:val="000000"/>
          <w:sz w:val="24"/>
          <w:szCs w:val="24"/>
        </w:rPr>
        <w:t></w:t>
      </w:r>
      <w:r w:rsidRPr="005F46E6">
        <w:rPr>
          <w:rFonts w:ascii="Times New Roman" w:eastAsia="Times New Roman" w:hAnsi="Times New Roman" w:cs="Times New Roman"/>
          <w:b/>
          <w:noProof/>
          <w:color w:val="000000"/>
          <w:sz w:val="24"/>
          <w:szCs w:val="24"/>
        </w:rPr>
        <w:t xml:space="preserve"> Безвъзмездни средства</w:t>
      </w:r>
    </w:p>
    <w:p w14:paraId="3F98C3E1" w14:textId="77777777" w:rsidR="005F46E6" w:rsidRPr="005F46E6" w:rsidRDefault="005F46E6" w:rsidP="005F46E6">
      <w:pPr>
        <w:spacing w:before="20" w:after="20" w:line="240" w:lineRule="auto"/>
        <w:rPr>
          <w:rFonts w:ascii="Times New Roman" w:eastAsia="Times New Roman" w:hAnsi="Times New Roman" w:cs="Times New Roman"/>
          <w:b/>
          <w:color w:val="000000"/>
          <w:sz w:val="24"/>
          <w:szCs w:val="24"/>
        </w:rPr>
      </w:pPr>
      <w:r w:rsidRPr="005F46E6">
        <w:rPr>
          <w:rFonts w:ascii="Wingdings" w:eastAsia="Wingdings" w:hAnsi="Wingdings" w:cs="Wingdings"/>
          <w:b/>
          <w:noProof/>
          <w:color w:val="000000"/>
          <w:sz w:val="24"/>
          <w:szCs w:val="24"/>
        </w:rPr>
        <w:t></w:t>
      </w:r>
      <w:r w:rsidRPr="005F46E6">
        <w:rPr>
          <w:rFonts w:ascii="Times New Roman" w:eastAsia="Times New Roman" w:hAnsi="Times New Roman" w:cs="Times New Roman"/>
          <w:b/>
          <w:noProof/>
          <w:color w:val="000000"/>
          <w:sz w:val="24"/>
          <w:szCs w:val="24"/>
        </w:rPr>
        <w:t xml:space="preserve"> Финансов инструмент</w:t>
      </w:r>
    </w:p>
    <w:p w14:paraId="629F5CE3" w14:textId="77777777" w:rsidR="005F46E6" w:rsidRPr="005F46E6" w:rsidRDefault="005F46E6" w:rsidP="005F46E6">
      <w:pPr>
        <w:spacing w:before="20" w:after="20" w:line="240" w:lineRule="auto"/>
        <w:rPr>
          <w:rFonts w:ascii="Times New Roman" w:eastAsia="Times New Roman" w:hAnsi="Times New Roman" w:cs="Times New Roman"/>
          <w:color w:val="000000"/>
          <w:sz w:val="12"/>
          <w:szCs w:val="24"/>
        </w:rPr>
      </w:pPr>
    </w:p>
    <w:p w14:paraId="16BB5B9D"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t>Вид на плащането</w:t>
      </w:r>
    </w:p>
    <w:p w14:paraId="2CB66623"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Wingdings" w:eastAsia="Wingdings" w:hAnsi="Wingdings" w:cs="Wingdings"/>
          <w:noProof/>
          <w:color w:val="000000"/>
          <w:sz w:val="24"/>
          <w:szCs w:val="24"/>
        </w:rPr>
        <w:lastRenderedPageBreak/>
        <w:t></w:t>
      </w:r>
      <w:r w:rsidRPr="005F46E6">
        <w:rPr>
          <w:rFonts w:ascii="Times New Roman" w:eastAsia="Times New Roman" w:hAnsi="Times New Roman" w:cs="Times New Roman"/>
          <w:noProof/>
          <w:color w:val="000000"/>
          <w:sz w:val="24"/>
          <w:szCs w:val="24"/>
        </w:rPr>
        <w:t xml:space="preserve"> възстановяване на действително направени от бенефициера допустими разходи</w:t>
      </w:r>
    </w:p>
    <w:p w14:paraId="6C7906DB"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Wingdings" w:eastAsia="Wingdings" w:hAnsi="Wingdings" w:cs="Wingdings"/>
          <w:noProof/>
          <w:color w:val="000000"/>
          <w:sz w:val="24"/>
          <w:szCs w:val="24"/>
        </w:rPr>
        <w:t></w:t>
      </w:r>
      <w:r w:rsidRPr="005F46E6">
        <w:rPr>
          <w:rFonts w:ascii="Times New Roman" w:eastAsia="Times New Roman" w:hAnsi="Times New Roman" w:cs="Times New Roman"/>
          <w:noProof/>
          <w:color w:val="000000"/>
          <w:sz w:val="24"/>
          <w:szCs w:val="24"/>
        </w:rPr>
        <w:t xml:space="preserve"> единични разходи</w:t>
      </w:r>
    </w:p>
    <w:p w14:paraId="7A08FDF6"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Wingdings" w:eastAsia="Wingdings" w:hAnsi="Wingdings" w:cs="Wingdings"/>
          <w:noProof/>
          <w:color w:val="000000"/>
          <w:sz w:val="24"/>
          <w:szCs w:val="24"/>
        </w:rPr>
        <w:t></w:t>
      </w:r>
      <w:r w:rsidRPr="005F46E6">
        <w:rPr>
          <w:rFonts w:ascii="Times New Roman" w:eastAsia="Times New Roman" w:hAnsi="Times New Roman" w:cs="Times New Roman"/>
          <w:noProof/>
          <w:color w:val="000000"/>
          <w:sz w:val="24"/>
          <w:szCs w:val="24"/>
        </w:rPr>
        <w:t xml:space="preserve"> еднократни суми</w:t>
      </w:r>
    </w:p>
    <w:p w14:paraId="4603B0B1"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Wingdings" w:eastAsia="Wingdings" w:hAnsi="Wingdings" w:cs="Wingdings"/>
          <w:noProof/>
          <w:color w:val="000000"/>
          <w:sz w:val="24"/>
          <w:szCs w:val="24"/>
        </w:rPr>
        <w:t></w:t>
      </w:r>
      <w:r w:rsidRPr="005F46E6">
        <w:rPr>
          <w:rFonts w:ascii="Times New Roman" w:eastAsia="Times New Roman" w:hAnsi="Times New Roman" w:cs="Times New Roman"/>
          <w:noProof/>
          <w:color w:val="000000"/>
          <w:sz w:val="24"/>
          <w:szCs w:val="24"/>
        </w:rPr>
        <w:t xml:space="preserve"> финансиране с единна ставка</w:t>
      </w:r>
    </w:p>
    <w:p w14:paraId="169E468D" w14:textId="77777777" w:rsidR="005F46E6" w:rsidRPr="005F46E6" w:rsidRDefault="005F46E6" w:rsidP="005F46E6">
      <w:pPr>
        <w:spacing w:before="20" w:after="20" w:line="240" w:lineRule="auto"/>
        <w:rPr>
          <w:rFonts w:ascii="Times New Roman" w:eastAsia="Times New Roman" w:hAnsi="Times New Roman" w:cs="Times New Roman"/>
          <w:color w:val="000000"/>
          <w:sz w:val="12"/>
          <w:szCs w:val="24"/>
        </w:rPr>
      </w:pPr>
    </w:p>
    <w:p w14:paraId="5105574E"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F46E6" w:rsidRPr="005F46E6" w14:paraId="2E99B19C"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54F31B22" w14:textId="77777777" w:rsidR="005F46E6" w:rsidRPr="005F46E6" w:rsidRDefault="005F46E6" w:rsidP="005F46E6">
            <w:pPr>
              <w:spacing w:before="40" w:after="40" w:line="240" w:lineRule="auto"/>
              <w:rPr>
                <w:rFonts w:ascii="Times New Roman" w:eastAsia="Times New Roman" w:hAnsi="Times New Roman" w:cs="Times New Roman"/>
                <w:sz w:val="24"/>
                <w:szCs w:val="24"/>
              </w:rPr>
            </w:pPr>
            <w:r w:rsidRPr="005F46E6">
              <w:rPr>
                <w:rFonts w:ascii="Times New Roman" w:eastAsia="Times New Roman" w:hAnsi="Times New Roman" w:cs="Times New Roman"/>
                <w:b/>
                <w:bCs/>
                <w:noProof/>
                <w:sz w:val="24"/>
                <w:szCs w:val="24"/>
              </w:rPr>
              <w:t>Финансовата помощ за публични субекти:</w:t>
            </w:r>
          </w:p>
          <w:p w14:paraId="0D64D25A" w14:textId="77777777" w:rsidR="005F46E6" w:rsidRPr="00240ED2" w:rsidRDefault="005F46E6" w:rsidP="005F46E6">
            <w:pPr>
              <w:spacing w:before="40" w:after="40" w:line="240" w:lineRule="auto"/>
              <w:jc w:val="both"/>
              <w:rPr>
                <w:rFonts w:ascii="Times New Roman" w:eastAsia="Times New Roman" w:hAnsi="Times New Roman" w:cs="Times New Roman"/>
                <w:sz w:val="24"/>
                <w:szCs w:val="24"/>
                <w:lang w:val="bg-BG"/>
              </w:rPr>
            </w:pPr>
            <w:r w:rsidRPr="005F46E6">
              <w:rPr>
                <w:rFonts w:ascii="Times New Roman" w:eastAsia="Times New Roman" w:hAnsi="Times New Roman" w:cs="Times New Roman"/>
                <w:noProof/>
                <w:sz w:val="24"/>
                <w:szCs w:val="24"/>
              </w:rPr>
              <w:t>· Финансовата помощ е в размер на 80 % от общия размер на допустимите за финансово подпомагане разходи</w:t>
            </w:r>
            <w:ins w:id="82" w:author="MZH" w:date="2025-08-08T15:57:00Z">
              <w:r w:rsidR="00E94722">
                <w:rPr>
                  <w:rFonts w:ascii="Times New Roman" w:eastAsia="Times New Roman" w:hAnsi="Times New Roman" w:cs="Times New Roman"/>
                  <w:noProof/>
                  <w:sz w:val="24"/>
                  <w:szCs w:val="24"/>
                  <w:lang w:val="bg-BG"/>
                </w:rPr>
                <w:t>.</w:t>
              </w:r>
            </w:ins>
          </w:p>
          <w:p w14:paraId="6FE688DB"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xml:space="preserve">· </w:t>
            </w:r>
            <w:del w:id="83" w:author="MZH" w:date="2025-08-08T15:54:00Z">
              <w:r w:rsidRPr="005F46E6" w:rsidDel="0027298D">
                <w:rPr>
                  <w:rFonts w:ascii="Times New Roman" w:eastAsia="Times New Roman" w:hAnsi="Times New Roman" w:cs="Times New Roman"/>
                  <w:noProof/>
                  <w:sz w:val="24"/>
                  <w:szCs w:val="24"/>
                </w:rPr>
                <w:delText xml:space="preserve">Минималният </w:delText>
              </w:r>
            </w:del>
            <w:ins w:id="84" w:author="MZH" w:date="2025-08-08T15:54:00Z">
              <w:r w:rsidR="0027298D" w:rsidRPr="005F46E6">
                <w:rPr>
                  <w:rFonts w:ascii="Times New Roman" w:eastAsia="Times New Roman" w:hAnsi="Times New Roman" w:cs="Times New Roman"/>
                  <w:noProof/>
                  <w:sz w:val="24"/>
                  <w:szCs w:val="24"/>
                </w:rPr>
                <w:t>Минимал</w:t>
              </w:r>
              <w:r w:rsidR="0027298D">
                <w:rPr>
                  <w:rFonts w:ascii="Times New Roman" w:eastAsia="Times New Roman" w:hAnsi="Times New Roman" w:cs="Times New Roman"/>
                  <w:noProof/>
                  <w:sz w:val="24"/>
                  <w:szCs w:val="24"/>
                  <w:lang w:val="bg-BG"/>
                </w:rPr>
                <w:t>ен</w:t>
              </w:r>
              <w:r w:rsidR="0027298D" w:rsidRPr="005F46E6">
                <w:rPr>
                  <w:rFonts w:ascii="Times New Roman" w:eastAsia="Times New Roman" w:hAnsi="Times New Roman" w:cs="Times New Roman"/>
                  <w:noProof/>
                  <w:sz w:val="24"/>
                  <w:szCs w:val="24"/>
                </w:rPr>
                <w:t xml:space="preserve"> </w:t>
              </w:r>
            </w:ins>
            <w:r w:rsidRPr="005F46E6">
              <w:rPr>
                <w:rFonts w:ascii="Times New Roman" w:eastAsia="Times New Roman" w:hAnsi="Times New Roman" w:cs="Times New Roman"/>
                <w:noProof/>
                <w:sz w:val="24"/>
                <w:szCs w:val="24"/>
              </w:rPr>
              <w:t>размер на допустимите разходи за едно проектно предложение</w:t>
            </w:r>
            <w:ins w:id="85" w:author="MZH" w:date="2025-08-08T15:57:00Z">
              <w:r w:rsidR="00E94722">
                <w:rPr>
                  <w:rFonts w:ascii="Times New Roman" w:eastAsia="Times New Roman" w:hAnsi="Times New Roman" w:cs="Times New Roman"/>
                  <w:noProof/>
                  <w:sz w:val="24"/>
                  <w:szCs w:val="24"/>
                  <w:lang w:val="bg-BG"/>
                </w:rPr>
                <w:t>-</w:t>
              </w:r>
            </w:ins>
            <w:del w:id="86" w:author="MZH" w:date="2025-08-08T15:57:00Z">
              <w:r w:rsidRPr="005F46E6" w:rsidDel="00E94722">
                <w:rPr>
                  <w:rFonts w:ascii="Times New Roman" w:eastAsia="Times New Roman" w:hAnsi="Times New Roman" w:cs="Times New Roman"/>
                  <w:noProof/>
                  <w:sz w:val="24"/>
                  <w:szCs w:val="24"/>
                </w:rPr>
                <w:delText xml:space="preserve"> е</w:delText>
              </w:r>
            </w:del>
            <w:r w:rsidRPr="005F46E6">
              <w:rPr>
                <w:rFonts w:ascii="Times New Roman" w:eastAsia="Times New Roman" w:hAnsi="Times New Roman" w:cs="Times New Roman"/>
                <w:noProof/>
                <w:sz w:val="24"/>
                <w:szCs w:val="24"/>
              </w:rPr>
              <w:t xml:space="preserve"> 30 000 евро.</w:t>
            </w:r>
          </w:p>
          <w:p w14:paraId="7A1D224E" w14:textId="77777777" w:rsidR="0027298D" w:rsidRDefault="005F46E6" w:rsidP="0027298D">
            <w:pPr>
              <w:pStyle w:val="ListParagraph"/>
              <w:numPr>
                <w:ilvl w:val="0"/>
                <w:numId w:val="3"/>
              </w:numPr>
              <w:spacing w:before="40" w:after="40" w:line="240" w:lineRule="auto"/>
              <w:jc w:val="both"/>
              <w:rPr>
                <w:ins w:id="87" w:author="MZH" w:date="2025-08-08T15:50:00Z"/>
                <w:rFonts w:ascii="Times New Roman" w:eastAsia="Times New Roman" w:hAnsi="Times New Roman" w:cs="Times New Roman"/>
                <w:sz w:val="24"/>
                <w:szCs w:val="24"/>
              </w:rPr>
            </w:pPr>
            <w:del w:id="88" w:author="MZH" w:date="2025-08-08T15:50:00Z">
              <w:r w:rsidRPr="005F46E6" w:rsidDel="0027298D">
                <w:rPr>
                  <w:rFonts w:ascii="Times New Roman" w:eastAsia="Times New Roman" w:hAnsi="Times New Roman" w:cs="Times New Roman"/>
                  <w:noProof/>
                  <w:sz w:val="24"/>
                  <w:szCs w:val="24"/>
                </w:rPr>
                <w:delText>· Максималният размер на допустимите разходи за един кандидат за периода на прилагане на интервенцията е до 1 000 000 евро, а максималният размер на допустимите разходи за един проект е до 1 000 000 евро.</w:delText>
              </w:r>
            </w:del>
          </w:p>
          <w:p w14:paraId="4ABA0824" w14:textId="77777777" w:rsidR="0027298D" w:rsidRPr="00240ED2" w:rsidRDefault="0027298D" w:rsidP="00240ED2">
            <w:pPr>
              <w:pStyle w:val="ListParagraph"/>
              <w:numPr>
                <w:ilvl w:val="0"/>
                <w:numId w:val="3"/>
              </w:numPr>
              <w:spacing w:before="40" w:after="40" w:line="240" w:lineRule="auto"/>
              <w:jc w:val="both"/>
              <w:rPr>
                <w:ins w:id="89" w:author="MZH" w:date="2025-08-08T15:52:00Z"/>
                <w:rFonts w:ascii="Times New Roman" w:eastAsia="Times New Roman" w:hAnsi="Times New Roman" w:cs="Times New Roman"/>
                <w:sz w:val="24"/>
                <w:szCs w:val="24"/>
                <w:lang w:val="bg-BG"/>
              </w:rPr>
            </w:pPr>
            <w:ins w:id="90" w:author="MZH" w:date="2025-08-08T15:50:00Z">
              <w:r w:rsidRPr="0027298D">
                <w:rPr>
                  <w:rFonts w:ascii="Times New Roman" w:eastAsia="Times New Roman" w:hAnsi="Times New Roman" w:cs="Times New Roman"/>
                  <w:sz w:val="24"/>
                  <w:szCs w:val="24"/>
                  <w:lang w:val="bg-BG"/>
                </w:rPr>
                <w:t>Максимал</w:t>
              </w:r>
            </w:ins>
            <w:ins w:id="91" w:author="MZH" w:date="2025-08-08T15:54:00Z">
              <w:r>
                <w:rPr>
                  <w:rFonts w:ascii="Times New Roman" w:eastAsia="Times New Roman" w:hAnsi="Times New Roman" w:cs="Times New Roman"/>
                  <w:sz w:val="24"/>
                  <w:szCs w:val="24"/>
                  <w:lang w:val="bg-BG"/>
                </w:rPr>
                <w:t>ен</w:t>
              </w:r>
            </w:ins>
            <w:ins w:id="92" w:author="MZH" w:date="2025-08-08T15:50:00Z">
              <w:r w:rsidRPr="00240ED2">
                <w:rPr>
                  <w:rFonts w:ascii="Times New Roman" w:eastAsia="Times New Roman" w:hAnsi="Times New Roman" w:cs="Times New Roman"/>
                  <w:sz w:val="24"/>
                  <w:szCs w:val="24"/>
                  <w:lang w:val="bg-BG"/>
                </w:rPr>
                <w:t xml:space="preserve"> размер на допустимите</w:t>
              </w:r>
            </w:ins>
            <w:ins w:id="93" w:author="MZH" w:date="2025-08-08T15:51:00Z">
              <w:r w:rsidRPr="00240ED2">
                <w:rPr>
                  <w:rFonts w:ascii="Times New Roman" w:eastAsia="Times New Roman" w:hAnsi="Times New Roman" w:cs="Times New Roman"/>
                  <w:sz w:val="24"/>
                  <w:szCs w:val="24"/>
                  <w:lang w:val="bg-BG"/>
                </w:rPr>
                <w:t xml:space="preserve"> разходи за целия период на прилагане на интервенцията</w:t>
              </w:r>
            </w:ins>
            <w:ins w:id="94" w:author="MZH" w:date="2025-08-08T15:52:00Z">
              <w:r w:rsidRPr="00240ED2">
                <w:rPr>
                  <w:rFonts w:ascii="Times New Roman" w:eastAsia="Times New Roman" w:hAnsi="Times New Roman" w:cs="Times New Roman"/>
                  <w:sz w:val="24"/>
                  <w:szCs w:val="24"/>
                  <w:lang w:val="bg-BG"/>
                </w:rPr>
                <w:t>:</w:t>
              </w:r>
            </w:ins>
          </w:p>
          <w:p w14:paraId="5DD72604" w14:textId="37E73422" w:rsidR="0027298D" w:rsidRDefault="0027298D" w:rsidP="00240ED2">
            <w:pPr>
              <w:pStyle w:val="ListParagraph"/>
              <w:numPr>
                <w:ilvl w:val="0"/>
                <w:numId w:val="5"/>
              </w:numPr>
              <w:spacing w:before="40" w:after="40" w:line="240" w:lineRule="auto"/>
              <w:jc w:val="both"/>
              <w:rPr>
                <w:ins w:id="95" w:author="MZH" w:date="2025-08-08T15:55:00Z"/>
                <w:rFonts w:ascii="Times New Roman" w:eastAsia="Times New Roman" w:hAnsi="Times New Roman" w:cs="Times New Roman"/>
                <w:sz w:val="24"/>
                <w:szCs w:val="24"/>
                <w:lang w:val="bg-BG"/>
              </w:rPr>
            </w:pPr>
            <w:ins w:id="96" w:author="MZH" w:date="2025-08-08T15:52:00Z">
              <w:r w:rsidRPr="0027298D">
                <w:rPr>
                  <w:rFonts w:ascii="Times New Roman" w:eastAsia="Times New Roman" w:hAnsi="Times New Roman" w:cs="Times New Roman"/>
                  <w:sz w:val="24"/>
                  <w:szCs w:val="24"/>
                  <w:lang w:val="bg-BG"/>
                </w:rPr>
                <w:t xml:space="preserve">за </w:t>
              </w:r>
            </w:ins>
            <w:ins w:id="97" w:author="MZH" w:date="2025-08-08T16:39:00Z">
              <w:r w:rsidR="00AC393A">
                <w:rPr>
                  <w:rFonts w:ascii="Times New Roman" w:eastAsia="Times New Roman" w:hAnsi="Times New Roman" w:cs="Times New Roman"/>
                  <w:sz w:val="24"/>
                  <w:szCs w:val="24"/>
                </w:rPr>
                <w:t>БАБХ</w:t>
              </w:r>
              <w:r w:rsidR="00AC393A" w:rsidRPr="00AC393A">
                <w:rPr>
                  <w:rFonts w:ascii="Times New Roman" w:eastAsia="Times New Roman" w:hAnsi="Times New Roman" w:cs="Times New Roman"/>
                  <w:sz w:val="24"/>
                  <w:szCs w:val="24"/>
                </w:rPr>
                <w:t>,</w:t>
              </w:r>
              <w:r w:rsidR="00AC393A" w:rsidRPr="00AC393A">
                <w:rPr>
                  <w:rFonts w:ascii="Times New Roman" w:eastAsia="Times New Roman" w:hAnsi="Times New Roman" w:cs="Times New Roman"/>
                  <w:sz w:val="24"/>
                  <w:szCs w:val="24"/>
                  <w:lang w:val="bg-BG"/>
                </w:rPr>
                <w:t xml:space="preserve"> вкл. </w:t>
              </w:r>
              <w:r w:rsidR="00AC393A">
                <w:rPr>
                  <w:rFonts w:ascii="Times New Roman" w:eastAsia="Times New Roman" w:hAnsi="Times New Roman" w:cs="Times New Roman"/>
                  <w:sz w:val="24"/>
                  <w:szCs w:val="24"/>
                  <w:lang w:val="bg-BG"/>
                </w:rPr>
                <w:t>областни дирекции,</w:t>
              </w:r>
            </w:ins>
            <w:ins w:id="98" w:author="MZH" w:date="2025-08-08T16:40:00Z">
              <w:r w:rsidR="00AC393A">
                <w:rPr>
                  <w:rFonts w:ascii="Times New Roman" w:eastAsia="Times New Roman" w:hAnsi="Times New Roman" w:cs="Times New Roman"/>
                  <w:sz w:val="24"/>
                  <w:szCs w:val="24"/>
                  <w:lang w:val="bg-BG"/>
                </w:rPr>
                <w:t xml:space="preserve"> </w:t>
              </w:r>
            </w:ins>
            <w:proofErr w:type="spellStart"/>
            <w:ins w:id="99" w:author="MZH" w:date="2025-08-08T16:39:00Z">
              <w:r w:rsidR="00AC393A" w:rsidRPr="00AC393A">
                <w:rPr>
                  <w:rFonts w:ascii="Times New Roman" w:eastAsia="Times New Roman" w:hAnsi="Times New Roman" w:cs="Times New Roman"/>
                  <w:bCs/>
                  <w:sz w:val="24"/>
                  <w:szCs w:val="24"/>
                </w:rPr>
                <w:t>специализирани</w:t>
              </w:r>
              <w:proofErr w:type="spellEnd"/>
              <w:r w:rsidR="00AC393A" w:rsidRPr="00AC393A">
                <w:rPr>
                  <w:rFonts w:ascii="Times New Roman" w:eastAsia="Times New Roman" w:hAnsi="Times New Roman" w:cs="Times New Roman"/>
                  <w:bCs/>
                  <w:sz w:val="24"/>
                  <w:szCs w:val="24"/>
                </w:rPr>
                <w:t xml:space="preserve"> </w:t>
              </w:r>
              <w:proofErr w:type="spellStart"/>
              <w:r w:rsidR="00AC393A" w:rsidRPr="00AC393A">
                <w:rPr>
                  <w:rFonts w:ascii="Times New Roman" w:eastAsia="Times New Roman" w:hAnsi="Times New Roman" w:cs="Times New Roman"/>
                  <w:bCs/>
                  <w:sz w:val="24"/>
                  <w:szCs w:val="24"/>
                </w:rPr>
                <w:t>структури</w:t>
              </w:r>
              <w:proofErr w:type="spellEnd"/>
              <w:r w:rsidR="00AC393A" w:rsidRPr="00AC393A">
                <w:rPr>
                  <w:rFonts w:ascii="Times New Roman" w:eastAsia="Times New Roman" w:hAnsi="Times New Roman" w:cs="Times New Roman"/>
                  <w:bCs/>
                  <w:sz w:val="24"/>
                  <w:szCs w:val="24"/>
                </w:rPr>
                <w:t xml:space="preserve"> за </w:t>
              </w:r>
              <w:proofErr w:type="spellStart"/>
              <w:r w:rsidR="00AC393A" w:rsidRPr="00AC393A">
                <w:rPr>
                  <w:rFonts w:ascii="Times New Roman" w:eastAsia="Times New Roman" w:hAnsi="Times New Roman" w:cs="Times New Roman"/>
                  <w:bCs/>
                  <w:sz w:val="24"/>
                  <w:szCs w:val="24"/>
                </w:rPr>
                <w:t>научноизследователска</w:t>
              </w:r>
              <w:proofErr w:type="spellEnd"/>
              <w:r w:rsidR="00AC393A" w:rsidRPr="00AC393A">
                <w:rPr>
                  <w:rFonts w:ascii="Times New Roman" w:eastAsia="Times New Roman" w:hAnsi="Times New Roman" w:cs="Times New Roman"/>
                  <w:bCs/>
                  <w:sz w:val="24"/>
                  <w:szCs w:val="24"/>
                </w:rPr>
                <w:t xml:space="preserve"> и </w:t>
              </w:r>
              <w:proofErr w:type="spellStart"/>
              <w:r w:rsidR="00AC393A" w:rsidRPr="00AC393A">
                <w:rPr>
                  <w:rFonts w:ascii="Times New Roman" w:eastAsia="Times New Roman" w:hAnsi="Times New Roman" w:cs="Times New Roman"/>
                  <w:bCs/>
                  <w:sz w:val="24"/>
                  <w:szCs w:val="24"/>
                </w:rPr>
                <w:t>лабораторна</w:t>
              </w:r>
              <w:proofErr w:type="spellEnd"/>
              <w:r w:rsidR="00AC393A" w:rsidRPr="00AC393A">
                <w:rPr>
                  <w:rFonts w:ascii="Times New Roman" w:eastAsia="Times New Roman" w:hAnsi="Times New Roman" w:cs="Times New Roman"/>
                  <w:bCs/>
                  <w:sz w:val="24"/>
                  <w:szCs w:val="24"/>
                </w:rPr>
                <w:t xml:space="preserve"> </w:t>
              </w:r>
              <w:proofErr w:type="spellStart"/>
              <w:r w:rsidR="00AC393A" w:rsidRPr="00AC393A">
                <w:rPr>
                  <w:rFonts w:ascii="Times New Roman" w:eastAsia="Times New Roman" w:hAnsi="Times New Roman" w:cs="Times New Roman"/>
                  <w:bCs/>
                  <w:sz w:val="24"/>
                  <w:szCs w:val="24"/>
                </w:rPr>
                <w:t>дейност</w:t>
              </w:r>
              <w:proofErr w:type="spellEnd"/>
              <w:r w:rsidR="00AC393A" w:rsidRPr="00AC393A">
                <w:rPr>
                  <w:rFonts w:ascii="Times New Roman" w:eastAsia="Times New Roman" w:hAnsi="Times New Roman" w:cs="Times New Roman"/>
                  <w:bCs/>
                  <w:sz w:val="24"/>
                  <w:szCs w:val="24"/>
                  <w:lang w:val="bg-BG"/>
                </w:rPr>
                <w:t xml:space="preserve"> и ст</w:t>
              </w:r>
            </w:ins>
            <w:ins w:id="100" w:author="MZH" w:date="2025-08-08T16:40:00Z">
              <w:r w:rsidR="00AC393A">
                <w:rPr>
                  <w:rFonts w:ascii="Times New Roman" w:eastAsia="Times New Roman" w:hAnsi="Times New Roman" w:cs="Times New Roman"/>
                  <w:bCs/>
                  <w:sz w:val="24"/>
                  <w:szCs w:val="24"/>
                  <w:lang w:val="bg-BG"/>
                </w:rPr>
                <w:t>р</w:t>
              </w:r>
            </w:ins>
            <w:ins w:id="101" w:author="MZH" w:date="2025-08-08T16:39:00Z">
              <w:r w:rsidR="00AC393A" w:rsidRPr="00AC393A">
                <w:rPr>
                  <w:rFonts w:ascii="Times New Roman" w:eastAsia="Times New Roman" w:hAnsi="Times New Roman" w:cs="Times New Roman"/>
                  <w:bCs/>
                  <w:sz w:val="24"/>
                  <w:szCs w:val="24"/>
                  <w:lang w:val="bg-BG"/>
                </w:rPr>
                <w:t>уктурни звена</w:t>
              </w:r>
            </w:ins>
            <w:ins w:id="102" w:author="Elena A. Ivanova" w:date="2025-08-19T11:29:00Z">
              <w:r w:rsidR="00444B76">
                <w:rPr>
                  <w:rFonts w:ascii="Times New Roman" w:eastAsia="Times New Roman" w:hAnsi="Times New Roman" w:cs="Times New Roman"/>
                  <w:bCs/>
                  <w:sz w:val="24"/>
                  <w:szCs w:val="24"/>
                  <w:lang w:val="bg-BG"/>
                </w:rPr>
                <w:t xml:space="preserve"> </w:t>
              </w:r>
            </w:ins>
            <w:ins w:id="103" w:author="MZH" w:date="2025-08-08T15:55:00Z">
              <w:r>
                <w:rPr>
                  <w:rFonts w:ascii="Times New Roman" w:eastAsia="Times New Roman" w:hAnsi="Times New Roman" w:cs="Times New Roman"/>
                  <w:sz w:val="24"/>
                  <w:szCs w:val="24"/>
                  <w:lang w:val="bg-BG"/>
                </w:rPr>
                <w:t>-</w:t>
              </w:r>
            </w:ins>
            <w:ins w:id="104" w:author="MZH" w:date="2025-08-08T15:52:00Z">
              <w:r w:rsidRPr="0027298D">
                <w:rPr>
                  <w:rFonts w:ascii="Times New Roman" w:eastAsia="Times New Roman" w:hAnsi="Times New Roman" w:cs="Times New Roman"/>
                  <w:sz w:val="24"/>
                  <w:szCs w:val="24"/>
                  <w:lang w:val="bg-BG"/>
                </w:rPr>
                <w:t xml:space="preserve"> </w:t>
              </w:r>
            </w:ins>
            <w:ins w:id="105" w:author="MZH" w:date="2025-08-08T16:40:00Z">
              <w:r w:rsidR="00AC393A">
                <w:rPr>
                  <w:rFonts w:ascii="Times New Roman" w:eastAsia="Times New Roman" w:hAnsi="Times New Roman" w:cs="Times New Roman"/>
                  <w:sz w:val="24"/>
                  <w:szCs w:val="24"/>
                  <w:lang w:val="bg-BG"/>
                </w:rPr>
                <w:t>2</w:t>
              </w:r>
            </w:ins>
            <w:ins w:id="106" w:author="MZH" w:date="2025-08-08T16:05:00Z">
              <w:r w:rsidR="00F86837">
                <w:rPr>
                  <w:rFonts w:ascii="Times New Roman" w:eastAsia="Times New Roman" w:hAnsi="Times New Roman" w:cs="Times New Roman"/>
                  <w:sz w:val="24"/>
                  <w:szCs w:val="24"/>
                  <w:lang w:val="bg-BG"/>
                </w:rPr>
                <w:t xml:space="preserve"> 000 000 </w:t>
              </w:r>
            </w:ins>
            <w:ins w:id="107" w:author="MZH" w:date="2025-08-08T15:55:00Z">
              <w:r>
                <w:rPr>
                  <w:rFonts w:ascii="Times New Roman" w:eastAsia="Times New Roman" w:hAnsi="Times New Roman" w:cs="Times New Roman"/>
                  <w:sz w:val="24"/>
                  <w:szCs w:val="24"/>
                  <w:lang w:val="bg-BG"/>
                </w:rPr>
                <w:t>евро</w:t>
              </w:r>
              <w:r w:rsidR="00D31F90">
                <w:rPr>
                  <w:rFonts w:ascii="Times New Roman" w:eastAsia="Times New Roman" w:hAnsi="Times New Roman" w:cs="Times New Roman"/>
                  <w:sz w:val="24"/>
                  <w:szCs w:val="24"/>
                  <w:lang w:val="bg-BG"/>
                </w:rPr>
                <w:t>;</w:t>
              </w:r>
            </w:ins>
          </w:p>
          <w:p w14:paraId="21DA5899" w14:textId="3BC7BD64" w:rsidR="00D31F90" w:rsidRPr="0027298D" w:rsidRDefault="00D31F90" w:rsidP="00240ED2">
            <w:pPr>
              <w:pStyle w:val="ListParagraph"/>
              <w:numPr>
                <w:ilvl w:val="0"/>
                <w:numId w:val="5"/>
              </w:numPr>
              <w:spacing w:before="40" w:after="40" w:line="240" w:lineRule="auto"/>
              <w:jc w:val="both"/>
              <w:rPr>
                <w:ins w:id="108" w:author="MZH" w:date="2025-08-08T15:52:00Z"/>
                <w:rFonts w:ascii="Times New Roman" w:eastAsia="Times New Roman" w:hAnsi="Times New Roman" w:cs="Times New Roman"/>
                <w:sz w:val="24"/>
                <w:szCs w:val="24"/>
                <w:lang w:val="bg-BG"/>
              </w:rPr>
            </w:pPr>
            <w:ins w:id="109" w:author="MZH" w:date="2025-08-08T15:56:00Z">
              <w:r>
                <w:rPr>
                  <w:rFonts w:ascii="Times New Roman" w:eastAsia="Times New Roman" w:hAnsi="Times New Roman" w:cs="Times New Roman"/>
                  <w:noProof/>
                  <w:sz w:val="24"/>
                  <w:szCs w:val="24"/>
                  <w:lang w:val="bg-BG"/>
                </w:rPr>
                <w:t>за ИАБГ</w:t>
              </w:r>
            </w:ins>
            <w:ins w:id="110" w:author="Elena A. Ivanova" w:date="2025-08-19T11:29:00Z">
              <w:r w:rsidR="00444B76">
                <w:rPr>
                  <w:rFonts w:ascii="Times New Roman" w:eastAsia="Times New Roman" w:hAnsi="Times New Roman" w:cs="Times New Roman"/>
                  <w:noProof/>
                  <w:sz w:val="24"/>
                  <w:szCs w:val="24"/>
                  <w:lang w:val="bg-BG"/>
                </w:rPr>
                <w:t xml:space="preserve"> </w:t>
              </w:r>
            </w:ins>
            <w:ins w:id="111" w:author="MZH" w:date="2025-08-08T15:56:00Z">
              <w:r>
                <w:rPr>
                  <w:rFonts w:ascii="Times New Roman" w:eastAsia="Times New Roman" w:hAnsi="Times New Roman" w:cs="Times New Roman"/>
                  <w:noProof/>
                  <w:sz w:val="24"/>
                  <w:szCs w:val="24"/>
                  <w:lang w:val="bg-BG"/>
                </w:rPr>
                <w:t>- 10 000 000 евро.</w:t>
              </w:r>
            </w:ins>
          </w:p>
          <w:p w14:paraId="5085A3B2" w14:textId="77777777" w:rsidR="0027298D" w:rsidRPr="0027298D" w:rsidRDefault="0027298D" w:rsidP="0027298D">
            <w:pPr>
              <w:spacing w:before="40" w:after="40" w:line="240" w:lineRule="auto"/>
              <w:jc w:val="both"/>
              <w:rPr>
                <w:rFonts w:ascii="Times New Roman" w:eastAsia="Times New Roman" w:hAnsi="Times New Roman" w:cs="Times New Roman"/>
                <w:sz w:val="24"/>
                <w:szCs w:val="24"/>
                <w:lang w:val="bg-BG"/>
              </w:rPr>
            </w:pPr>
          </w:p>
          <w:p w14:paraId="31E5D3C2" w14:textId="77777777" w:rsidR="005F46E6" w:rsidRPr="005F46E6" w:rsidRDefault="005F46E6" w:rsidP="005F46E6">
            <w:pPr>
              <w:spacing w:before="40" w:after="40" w:line="240" w:lineRule="auto"/>
              <w:rPr>
                <w:rFonts w:ascii="Times New Roman" w:eastAsia="Times New Roman" w:hAnsi="Times New Roman" w:cs="Times New Roman"/>
                <w:sz w:val="24"/>
                <w:szCs w:val="24"/>
              </w:rPr>
            </w:pPr>
            <w:r w:rsidRPr="005F46E6">
              <w:rPr>
                <w:rFonts w:ascii="Times New Roman" w:eastAsia="Times New Roman" w:hAnsi="Times New Roman" w:cs="Times New Roman"/>
                <w:b/>
                <w:bCs/>
                <w:noProof/>
                <w:sz w:val="24"/>
                <w:szCs w:val="24"/>
              </w:rPr>
              <w:t>Финансовата помощ за земеделски стопани:</w:t>
            </w:r>
          </w:p>
          <w:p w14:paraId="58F98920"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xml:space="preserve">· Финансовата помощ е в размер до 50 % от общия размер на допустимите за финансово подпомагане разходи, а за дейности свързани с отглеждане на застрашени породи животни 80% от общия размер на допустимите за финансово подпомагане разходи; </w:t>
            </w:r>
          </w:p>
          <w:p w14:paraId="780E6DAF"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Финансовата помощ е в размер до 100 % от общия размер на допустимите за финансово подпомагане разходи свързани с възстановяване на селскостопанския производствен потенциал, нарушен от природни бедствия, неблагоприятни климатични явления и катастрофични събития;</w:t>
            </w:r>
          </w:p>
          <w:p w14:paraId="5C92C357"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Минималният размер на допустимите разходи за едно проектно предложение е 5 000 евро;</w:t>
            </w:r>
          </w:p>
          <w:p w14:paraId="055CC8AF"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 xml:space="preserve">· </w:t>
            </w:r>
            <w:r w:rsidRPr="005F46E6">
              <w:rPr>
                <w:rFonts w:ascii="Times New Roman" w:eastAsia="Times New Roman" w:hAnsi="Times New Roman" w:cs="Times New Roman"/>
                <w:noProof/>
                <w:sz w:val="24"/>
                <w:szCs w:val="24"/>
                <w:u w:val="single"/>
              </w:rPr>
              <w:t>Максималният размер на допустимите разходи за един кандидат за периода на прилагане на интервенцията и за един проект е до 750 000 евро;</w:t>
            </w:r>
          </w:p>
          <w:p w14:paraId="538BA083" w14:textId="77777777" w:rsidR="005F46E6" w:rsidRPr="005F46E6" w:rsidRDefault="005F46E6" w:rsidP="005F46E6">
            <w:pPr>
              <w:spacing w:before="40" w:after="40" w:line="240" w:lineRule="auto"/>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u w:val="single"/>
              </w:rPr>
              <w:t>В националните правила за прилагане на интервенцията, могат да бъдат определяни диференциирани нива на подкрепа до максимално определения размер на допустимите разходи в зависимост от целите на конкретна процедура за подбор.</w:t>
            </w:r>
          </w:p>
        </w:tc>
      </w:tr>
    </w:tbl>
    <w:p w14:paraId="593F765A"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F46E6" w:rsidRPr="005F46E6" w14:paraId="5481F0C4"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72AC3BE0" w14:textId="77777777" w:rsidR="005F46E6" w:rsidRPr="005F46E6" w:rsidRDefault="005F46E6" w:rsidP="005F46E6">
            <w:pPr>
              <w:spacing w:before="40" w:after="40" w:line="240" w:lineRule="auto"/>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В рамките на интервенцията е допустимо предоставянето на авансово плащане, в размер до 50% от стойността на одобрената финансова помощ по проектното предложение.</w:t>
            </w:r>
          </w:p>
        </w:tc>
      </w:tr>
    </w:tbl>
    <w:p w14:paraId="17FE7ABA" w14:textId="77777777" w:rsidR="005F46E6" w:rsidRPr="005F46E6" w:rsidRDefault="005F46E6" w:rsidP="005F46E6">
      <w:pPr>
        <w:spacing w:before="20" w:after="20" w:line="240" w:lineRule="auto"/>
        <w:outlineLvl w:val="4"/>
        <w:rPr>
          <w:rFonts w:ascii="Times New Roman" w:eastAsia="Times New Roman" w:hAnsi="Times New Roman" w:cs="Times New Roman"/>
          <w:bCs/>
          <w:iCs/>
          <w:color w:val="000000"/>
          <w:sz w:val="24"/>
          <w:szCs w:val="26"/>
        </w:rPr>
      </w:pPr>
      <w:bookmarkStart w:id="112" w:name="_Toc256001626"/>
      <w:r w:rsidRPr="005F46E6">
        <w:rPr>
          <w:rFonts w:ascii="Times New Roman" w:eastAsia="Times New Roman" w:hAnsi="Times New Roman" w:cs="Times New Roman"/>
          <w:bCs/>
          <w:iCs/>
          <w:noProof/>
          <w:color w:val="000000"/>
          <w:sz w:val="24"/>
          <w:szCs w:val="26"/>
        </w:rPr>
        <w:t>8 Информация относно оценката за държавна помощ</w:t>
      </w:r>
      <w:bookmarkEnd w:id="112"/>
    </w:p>
    <w:p w14:paraId="18B6FE26"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t>Интервенцията попада извън приложното поле на член 42 от ДФЕС и подлежи на оценка за държавна помощ:</w:t>
      </w:r>
    </w:p>
    <w:p w14:paraId="3F40C3B5"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Wingdings" w:eastAsia="Wingdings" w:hAnsi="Wingdings" w:cs="Wingdings"/>
          <w:noProof/>
          <w:color w:val="000000"/>
          <w:sz w:val="24"/>
          <w:szCs w:val="24"/>
        </w:rPr>
        <w:t></w:t>
      </w:r>
      <w:r w:rsidRPr="005F46E6">
        <w:rPr>
          <w:rFonts w:ascii="Times New Roman" w:eastAsia="Times New Roman" w:hAnsi="Times New Roman" w:cs="Times New Roman"/>
          <w:noProof/>
          <w:color w:val="000000"/>
          <w:sz w:val="24"/>
          <w:szCs w:val="24"/>
        </w:rPr>
        <w:t xml:space="preserve"> Да      </w:t>
      </w:r>
      <w:r w:rsidRPr="005F46E6">
        <w:rPr>
          <w:rFonts w:ascii="Wingdings" w:eastAsia="Wingdings" w:hAnsi="Wingdings" w:cs="Wingdings"/>
          <w:noProof/>
          <w:color w:val="000000"/>
          <w:sz w:val="24"/>
          <w:szCs w:val="24"/>
        </w:rPr>
        <w:t></w:t>
      </w:r>
      <w:r w:rsidRPr="005F46E6">
        <w:rPr>
          <w:rFonts w:ascii="Times New Roman" w:eastAsia="Times New Roman" w:hAnsi="Times New Roman" w:cs="Times New Roman"/>
          <w:noProof/>
          <w:color w:val="000000"/>
          <w:sz w:val="24"/>
          <w:szCs w:val="24"/>
        </w:rPr>
        <w:t xml:space="preserve"> Не      </w:t>
      </w:r>
      <w:r w:rsidRPr="005F46E6">
        <w:rPr>
          <w:rFonts w:ascii="Wingdings" w:eastAsia="Wingdings" w:hAnsi="Wingdings" w:cs="Wingdings"/>
          <w:noProof/>
          <w:color w:val="000000"/>
          <w:sz w:val="24"/>
          <w:szCs w:val="24"/>
        </w:rPr>
        <w:t></w:t>
      </w:r>
      <w:r w:rsidRPr="005F46E6">
        <w:rPr>
          <w:rFonts w:ascii="Times New Roman" w:eastAsia="Times New Roman" w:hAnsi="Times New Roman" w:cs="Times New Roman"/>
          <w:noProof/>
          <w:color w:val="000000"/>
          <w:sz w:val="24"/>
          <w:szCs w:val="24"/>
        </w:rPr>
        <w:t xml:space="preserve"> Смесено участие      </w:t>
      </w:r>
    </w:p>
    <w:p w14:paraId="32A0D0AB"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p>
    <w:p w14:paraId="5E7208C2" w14:textId="77777777" w:rsidR="005F46E6" w:rsidRPr="005F46E6" w:rsidRDefault="005F46E6" w:rsidP="005F46E6">
      <w:pPr>
        <w:spacing w:before="20" w:after="20" w:line="240" w:lineRule="auto"/>
        <w:outlineLvl w:val="4"/>
        <w:rPr>
          <w:rFonts w:ascii="Times New Roman" w:eastAsia="Times New Roman" w:hAnsi="Times New Roman" w:cs="Times New Roman"/>
          <w:bCs/>
          <w:iCs/>
          <w:color w:val="000000"/>
          <w:sz w:val="24"/>
          <w:szCs w:val="26"/>
        </w:rPr>
      </w:pPr>
      <w:bookmarkStart w:id="113" w:name="_Toc256001627"/>
      <w:r w:rsidRPr="005F46E6">
        <w:rPr>
          <w:rFonts w:ascii="Times New Roman" w:eastAsia="Times New Roman" w:hAnsi="Times New Roman" w:cs="Times New Roman"/>
          <w:bCs/>
          <w:iCs/>
          <w:noProof/>
          <w:color w:val="000000"/>
          <w:sz w:val="24"/>
          <w:szCs w:val="26"/>
        </w:rPr>
        <w:t>9 Допълнителни въпроси/информация за вида на интервенцията</w:t>
      </w:r>
      <w:bookmarkEnd w:id="113"/>
    </w:p>
    <w:p w14:paraId="57C6F61B"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lastRenderedPageBreak/>
        <w:t>Какво не отговаря на условията за подпомагане?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F46E6" w:rsidRPr="005F46E6" w14:paraId="7D22F4A0"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06DC5EC7" w14:textId="77777777" w:rsidR="005F46E6" w:rsidRPr="005F46E6" w:rsidRDefault="005F46E6" w:rsidP="005F46E6">
            <w:pPr>
              <w:spacing w:before="40" w:after="40" w:line="240" w:lineRule="auto"/>
              <w:rPr>
                <w:rFonts w:ascii="Times New Roman" w:eastAsia="Times New Roman" w:hAnsi="Times New Roman" w:cs="Times New Roman"/>
                <w:sz w:val="24"/>
                <w:szCs w:val="24"/>
              </w:rPr>
            </w:pPr>
            <w:r w:rsidRPr="005F46E6">
              <w:rPr>
                <w:rFonts w:ascii="Times New Roman" w:eastAsia="Times New Roman" w:hAnsi="Times New Roman" w:cs="Times New Roman"/>
                <w:noProof/>
                <w:color w:val="333333"/>
                <w:sz w:val="24"/>
                <w:szCs w:val="24"/>
                <w:shd w:val="clear" w:color="auto" w:fill="FFFFFF"/>
              </w:rPr>
              <w:t>Недопустими разходи посочени в раздел 4.7.1</w:t>
            </w:r>
          </w:p>
          <w:p w14:paraId="4F2C9A29" w14:textId="7F28AEC7" w:rsidR="005F46E6" w:rsidRPr="00240ED2" w:rsidRDefault="005F46E6" w:rsidP="005F46E6">
            <w:pPr>
              <w:spacing w:before="40" w:after="40" w:line="240" w:lineRule="auto"/>
              <w:rPr>
                <w:rFonts w:ascii="Times New Roman" w:eastAsia="Times New Roman" w:hAnsi="Times New Roman" w:cs="Times New Roman"/>
                <w:sz w:val="24"/>
                <w:szCs w:val="24"/>
                <w:lang w:val="bg-BG"/>
              </w:rPr>
            </w:pPr>
            <w:r w:rsidRPr="005F46E6">
              <w:rPr>
                <w:rFonts w:ascii="Tahoma" w:eastAsia="Courier New" w:hAnsi="Tahoma" w:cs="Tahoma"/>
                <w:noProof/>
                <w:color w:val="333333"/>
                <w:sz w:val="24"/>
                <w:szCs w:val="24"/>
                <w:shd w:val="clear" w:color="auto" w:fill="FFFFFF"/>
              </w:rPr>
              <w:t>﻿</w:t>
            </w:r>
            <w:r w:rsidRPr="005F46E6">
              <w:rPr>
                <w:rFonts w:ascii="Times New Roman" w:eastAsia="Times New Roman" w:hAnsi="Times New Roman" w:cs="Times New Roman"/>
                <w:noProof/>
                <w:color w:val="333333"/>
                <w:sz w:val="24"/>
                <w:szCs w:val="24"/>
                <w:shd w:val="clear" w:color="auto" w:fill="FFFFFF"/>
              </w:rPr>
              <w:t>Не се предоставя подкрепа за загубите на доходи в резултат на ефектите от природни бедствия, неблагоприятни събития и катастрофични събития</w:t>
            </w:r>
            <w:ins w:id="114" w:author="MZH" w:date="2025-08-19T12:37:00Z">
              <w:r w:rsidR="005F21E0">
                <w:rPr>
                  <w:rFonts w:ascii="Times New Roman" w:eastAsia="Times New Roman" w:hAnsi="Times New Roman" w:cs="Times New Roman"/>
                  <w:noProof/>
                  <w:color w:val="333333"/>
                  <w:sz w:val="24"/>
                  <w:szCs w:val="24"/>
                  <w:shd w:val="clear" w:color="auto" w:fill="FFFFFF"/>
                  <w:lang w:val="bg-BG"/>
                </w:rPr>
                <w:t>, както и разх</w:t>
              </w:r>
            </w:ins>
            <w:ins w:id="115" w:author="MZH" w:date="2025-08-19T12:38:00Z">
              <w:r w:rsidR="005F21E0">
                <w:rPr>
                  <w:rFonts w:ascii="Times New Roman" w:eastAsia="Times New Roman" w:hAnsi="Times New Roman" w:cs="Times New Roman"/>
                  <w:noProof/>
                  <w:color w:val="333333"/>
                  <w:sz w:val="24"/>
                  <w:szCs w:val="24"/>
                  <w:shd w:val="clear" w:color="auto" w:fill="FFFFFF"/>
                  <w:lang w:val="bg-BG"/>
                </w:rPr>
                <w:t>оди свързване с напояване.</w:t>
              </w:r>
            </w:ins>
          </w:p>
        </w:tc>
      </w:tr>
    </w:tbl>
    <w:p w14:paraId="410FA73E" w14:textId="77777777" w:rsidR="005F46E6" w:rsidRPr="005F46E6" w:rsidRDefault="005F46E6" w:rsidP="005F46E6">
      <w:pPr>
        <w:spacing w:before="20" w:after="20" w:line="240" w:lineRule="auto"/>
        <w:rPr>
          <w:rFonts w:ascii="Times New Roman" w:eastAsia="Times New Roman" w:hAnsi="Times New Roman" w:cs="Times New Roman"/>
          <w:color w:val="000000"/>
          <w:sz w:val="0"/>
          <w:szCs w:val="24"/>
        </w:rPr>
      </w:pPr>
    </w:p>
    <w:p w14:paraId="108FDEF3"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t>Съдържа ли инвестицията напояване?</w:t>
      </w:r>
    </w:p>
    <w:p w14:paraId="7A68D98E"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Wingdings" w:eastAsia="Wingdings" w:hAnsi="Wingdings" w:cs="Wingdings"/>
          <w:noProof/>
          <w:color w:val="000000"/>
          <w:sz w:val="24"/>
          <w:szCs w:val="24"/>
        </w:rPr>
        <w:t></w:t>
      </w:r>
      <w:r w:rsidRPr="005F46E6">
        <w:rPr>
          <w:rFonts w:ascii="Times New Roman" w:eastAsia="Times New Roman" w:hAnsi="Times New Roman" w:cs="Times New Roman"/>
          <w:noProof/>
          <w:color w:val="000000"/>
          <w:sz w:val="24"/>
          <w:szCs w:val="24"/>
        </w:rPr>
        <w:t xml:space="preserve"> Да      </w:t>
      </w:r>
      <w:r w:rsidRPr="005F46E6">
        <w:rPr>
          <w:rFonts w:ascii="Wingdings" w:eastAsia="Wingdings" w:hAnsi="Wingdings" w:cs="Wingdings"/>
          <w:noProof/>
          <w:color w:val="000000"/>
          <w:sz w:val="24"/>
          <w:szCs w:val="24"/>
        </w:rPr>
        <w:t></w:t>
      </w:r>
      <w:r w:rsidRPr="005F46E6">
        <w:rPr>
          <w:rFonts w:ascii="Times New Roman" w:eastAsia="Times New Roman" w:hAnsi="Times New Roman" w:cs="Times New Roman"/>
          <w:noProof/>
          <w:color w:val="000000"/>
          <w:sz w:val="24"/>
          <w:szCs w:val="24"/>
        </w:rPr>
        <w:t xml:space="preserve"> Не      </w:t>
      </w:r>
    </w:p>
    <w:p w14:paraId="236F0F27" w14:textId="77777777" w:rsidR="005F46E6" w:rsidRPr="005F46E6" w:rsidRDefault="005F46E6" w:rsidP="005F46E6">
      <w:pPr>
        <w:spacing w:before="20" w:after="20" w:line="240" w:lineRule="auto"/>
        <w:rPr>
          <w:rFonts w:ascii="Times New Roman" w:eastAsia="Times New Roman" w:hAnsi="Times New Roman" w:cs="Times New Roman"/>
          <w:color w:val="000000"/>
          <w:sz w:val="0"/>
          <w:szCs w:val="24"/>
        </w:rPr>
      </w:pPr>
    </w:p>
    <w:p w14:paraId="76A51AAA"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t>за инвестициите в подобряване на съществуващи напоителни инсталации — каква потенциална икономия на вода се изисква (изразена в проценти)</w:t>
      </w:r>
    </w:p>
    <w:p w14:paraId="36FCE13F"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t>Неприложимо</w:t>
      </w:r>
    </w:p>
    <w:p w14:paraId="1E5A0089" w14:textId="77777777" w:rsidR="005F46E6" w:rsidRPr="005F46E6" w:rsidRDefault="005F46E6" w:rsidP="005F46E6">
      <w:pPr>
        <w:spacing w:before="20" w:after="20" w:line="240" w:lineRule="auto"/>
        <w:rPr>
          <w:rFonts w:ascii="Times New Roman" w:eastAsia="Times New Roman" w:hAnsi="Times New Roman" w:cs="Times New Roman"/>
          <w:color w:val="000000"/>
          <w:sz w:val="0"/>
          <w:szCs w:val="24"/>
        </w:rPr>
      </w:pPr>
    </w:p>
    <w:p w14:paraId="7DD348A7"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t>Данни за различните възможни икономии на вода в зависимост от вида на инсталацията или инфраструктурата (когато е приложимо)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F46E6" w:rsidRPr="005F46E6" w14:paraId="1DA89ED8"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D973A69"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p>
        </w:tc>
      </w:tr>
    </w:tbl>
    <w:p w14:paraId="68E28FFF" w14:textId="77777777" w:rsidR="005F46E6" w:rsidRPr="005F46E6" w:rsidRDefault="005F46E6" w:rsidP="005F46E6">
      <w:pPr>
        <w:spacing w:before="20" w:after="20" w:line="240" w:lineRule="auto"/>
        <w:rPr>
          <w:rFonts w:ascii="Times New Roman" w:eastAsia="Times New Roman" w:hAnsi="Times New Roman" w:cs="Times New Roman"/>
          <w:color w:val="000000"/>
          <w:sz w:val="0"/>
          <w:szCs w:val="24"/>
        </w:rPr>
      </w:pPr>
    </w:p>
    <w:p w14:paraId="56BB0712"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t>за инвестициите в подобряване на съществуващи напоителни инсталации (засягащи водни обекти, чието състояние попада в категория, по-ниска от „добро състояние“) — какви са изискванията за действително намаляване на потреблението на вода, изразено в проценти</w:t>
      </w:r>
    </w:p>
    <w:p w14:paraId="600B2AC8"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t>Неприложимо</w:t>
      </w:r>
    </w:p>
    <w:p w14:paraId="2775346B" w14:textId="77777777" w:rsidR="005F46E6" w:rsidRPr="005F46E6" w:rsidRDefault="005F46E6" w:rsidP="005F46E6">
      <w:pPr>
        <w:spacing w:before="20" w:after="20" w:line="240" w:lineRule="auto"/>
        <w:rPr>
          <w:rFonts w:ascii="Times New Roman" w:eastAsia="Times New Roman" w:hAnsi="Times New Roman" w:cs="Times New Roman"/>
          <w:color w:val="000000"/>
          <w:sz w:val="0"/>
          <w:szCs w:val="24"/>
        </w:rPr>
      </w:pPr>
    </w:p>
    <w:p w14:paraId="5668A6B7"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t>Регионална разбивка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F46E6" w:rsidRPr="005F46E6" w14:paraId="69245075"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07D09D04"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p>
        </w:tc>
      </w:tr>
    </w:tbl>
    <w:p w14:paraId="312F8693"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p>
    <w:p w14:paraId="074A88BA" w14:textId="77777777" w:rsidR="005F46E6" w:rsidRPr="005F46E6" w:rsidRDefault="005F46E6" w:rsidP="005F46E6">
      <w:pPr>
        <w:spacing w:before="20" w:after="20" w:line="240" w:lineRule="auto"/>
        <w:outlineLvl w:val="4"/>
        <w:rPr>
          <w:rFonts w:ascii="Times New Roman" w:eastAsia="Times New Roman" w:hAnsi="Times New Roman" w:cs="Times New Roman"/>
          <w:bCs/>
          <w:iCs/>
          <w:color w:val="000000"/>
          <w:sz w:val="24"/>
          <w:szCs w:val="26"/>
        </w:rPr>
      </w:pPr>
      <w:bookmarkStart w:id="116" w:name="_Toc256001628"/>
      <w:r w:rsidRPr="005F46E6">
        <w:rPr>
          <w:rFonts w:ascii="Times New Roman" w:eastAsia="Times New Roman" w:hAnsi="Times New Roman" w:cs="Times New Roman"/>
          <w:bCs/>
          <w:iCs/>
          <w:noProof/>
          <w:color w:val="000000"/>
          <w:sz w:val="24"/>
          <w:szCs w:val="26"/>
        </w:rPr>
        <w:t>10 Съответствие с правилата на СТО</w:t>
      </w:r>
      <w:bookmarkEnd w:id="116"/>
    </w:p>
    <w:p w14:paraId="516BFA72"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t xml:space="preserve"> Зелена кутия</w:t>
      </w:r>
    </w:p>
    <w:p w14:paraId="3673CE11"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t>Параграф 11 от приложение 2 към Споразумението за СТО</w:t>
      </w:r>
    </w:p>
    <w:p w14:paraId="13B5362C" w14:textId="77777777" w:rsidR="005F46E6" w:rsidRPr="005F46E6" w:rsidRDefault="005F46E6" w:rsidP="005F46E6">
      <w:pPr>
        <w:spacing w:before="20" w:after="20" w:line="240" w:lineRule="auto"/>
        <w:rPr>
          <w:rFonts w:ascii="Times New Roman" w:eastAsia="Times New Roman" w:hAnsi="Times New Roman" w:cs="Times New Roman"/>
          <w:color w:val="000000"/>
          <w:sz w:val="24"/>
          <w:szCs w:val="24"/>
        </w:rPr>
      </w:pPr>
      <w:r w:rsidRPr="005F46E6">
        <w:rPr>
          <w:rFonts w:ascii="Times New Roman" w:eastAsia="Times New Roman" w:hAnsi="Times New Roman" w:cs="Times New Roman"/>
          <w:noProof/>
          <w:color w:val="000000"/>
          <w:sz w:val="24"/>
          <w:szCs w:val="24"/>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F46E6" w:rsidRPr="005F46E6" w14:paraId="370D7889"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9EC0137"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Интервенцията е в параграф 11 от приложение II на Регламент (ЕС) №2021/2115 и е в съответствие с приложение 2 към Споразумението за земеделие на СТО, тъй като:</w:t>
            </w:r>
          </w:p>
          <w:p w14:paraId="5DF75C8B"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1. Правила за отпускане на плащанията са съобразени с основните параметри, заложени в Стратегическия план. При тази интервенция могат да се реализират само видовете операции, които ще допринесат за повишаване нивото на превенция в земеделските стопанства, а също така и за възстановяването на земеделски производствен потенциал в случаите, в които той е бил нарушен в резултат от природни бедствия или катастрофични събития;</w:t>
            </w:r>
          </w:p>
          <w:p w14:paraId="75A617DC"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2. Размерът на плащанията не зависи от вида, обема и цената на продукцията през годините на реализация на инвестицията, а от самата инвестиция;</w:t>
            </w:r>
          </w:p>
          <w:p w14:paraId="7FEE4B2E" w14:textId="77777777" w:rsidR="005F46E6" w:rsidRPr="005F46E6" w:rsidRDefault="005F46E6" w:rsidP="005F46E6">
            <w:pPr>
              <w:spacing w:before="40" w:after="40" w:line="240" w:lineRule="auto"/>
              <w:jc w:val="both"/>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3. Плащанията са само срещу доказване на реално извършените разходи за инвестицията и са обвързани с периода на изпълнени на проекта.</w:t>
            </w:r>
          </w:p>
          <w:p w14:paraId="73C71214" w14:textId="77777777" w:rsidR="005F46E6" w:rsidRPr="005F46E6" w:rsidRDefault="005F46E6" w:rsidP="005F46E6">
            <w:pPr>
              <w:spacing w:before="40" w:after="40" w:line="240" w:lineRule="auto"/>
              <w:rPr>
                <w:rFonts w:ascii="Times New Roman" w:eastAsia="Times New Roman" w:hAnsi="Times New Roman" w:cs="Times New Roman"/>
                <w:sz w:val="24"/>
                <w:szCs w:val="24"/>
              </w:rPr>
            </w:pPr>
            <w:r w:rsidRPr="005F46E6">
              <w:rPr>
                <w:rFonts w:ascii="Times New Roman" w:eastAsia="Times New Roman" w:hAnsi="Times New Roman" w:cs="Times New Roman"/>
                <w:noProof/>
                <w:sz w:val="24"/>
                <w:szCs w:val="24"/>
              </w:rPr>
              <w:t>4. Плащанията не налагат или по никакъв начин не определят селскостопанските продукти, които трябва да бъдат произведени от получателите, освен да изискват от тях да не произвеждат определен продукт.</w:t>
            </w:r>
          </w:p>
        </w:tc>
      </w:tr>
    </w:tbl>
    <w:p w14:paraId="1AD5EF92" w14:textId="77777777" w:rsidR="005F46E6" w:rsidRPr="005F46E6" w:rsidRDefault="005F46E6" w:rsidP="005F46E6">
      <w:pPr>
        <w:spacing w:before="20" w:after="20" w:line="240" w:lineRule="auto"/>
        <w:outlineLvl w:val="4"/>
        <w:rPr>
          <w:rFonts w:ascii="Times New Roman" w:eastAsia="Times New Roman" w:hAnsi="Times New Roman" w:cs="Times New Roman"/>
          <w:bCs/>
          <w:iCs/>
          <w:color w:val="000000"/>
          <w:sz w:val="24"/>
          <w:szCs w:val="26"/>
        </w:rPr>
      </w:pPr>
      <w:bookmarkStart w:id="117" w:name="_Toc256001629"/>
      <w:r w:rsidRPr="005F46E6">
        <w:rPr>
          <w:rFonts w:ascii="Times New Roman" w:eastAsia="Times New Roman" w:hAnsi="Times New Roman" w:cs="Times New Roman"/>
          <w:bCs/>
          <w:iCs/>
          <w:noProof/>
          <w:color w:val="000000"/>
          <w:sz w:val="24"/>
          <w:szCs w:val="26"/>
        </w:rPr>
        <w:t>11 Процентно участие, приложимо за тази интервенция</w:t>
      </w:r>
      <w:bookmarkEnd w:id="1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2886"/>
        <w:gridCol w:w="1730"/>
        <w:gridCol w:w="1738"/>
        <w:gridCol w:w="1811"/>
      </w:tblGrid>
      <w:tr w:rsidR="005F46E6" w:rsidRPr="005F46E6" w14:paraId="13436791" w14:textId="77777777" w:rsidTr="004F1C8A">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1C5478AD" w14:textId="77777777" w:rsidR="005F46E6" w:rsidRPr="005F46E6" w:rsidRDefault="005F46E6" w:rsidP="005F46E6">
            <w:pPr>
              <w:spacing w:before="20" w:after="20" w:line="240" w:lineRule="auto"/>
              <w:rPr>
                <w:rFonts w:ascii="Times New Roman" w:eastAsia="Times New Roman" w:hAnsi="Times New Roman" w:cs="Times New Roman"/>
                <w:b/>
                <w:color w:val="000000"/>
                <w:sz w:val="20"/>
                <w:szCs w:val="24"/>
              </w:rPr>
            </w:pPr>
            <w:r w:rsidRPr="005F46E6">
              <w:rPr>
                <w:rFonts w:ascii="Times New Roman" w:eastAsia="Times New Roman" w:hAnsi="Times New Roman" w:cs="Times New Roman"/>
                <w:b/>
                <w:noProof/>
                <w:color w:val="000000"/>
                <w:sz w:val="20"/>
                <w:szCs w:val="24"/>
              </w:rPr>
              <w:lastRenderedPageBreak/>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6FA64702" w14:textId="77777777" w:rsidR="005F46E6" w:rsidRPr="005F46E6" w:rsidRDefault="005F46E6" w:rsidP="005F46E6">
            <w:pPr>
              <w:spacing w:before="20" w:after="20" w:line="240" w:lineRule="auto"/>
              <w:rPr>
                <w:rFonts w:ascii="Times New Roman" w:eastAsia="Times New Roman" w:hAnsi="Times New Roman" w:cs="Times New Roman"/>
                <w:b/>
                <w:color w:val="000000"/>
                <w:sz w:val="20"/>
                <w:szCs w:val="24"/>
              </w:rPr>
            </w:pPr>
            <w:r w:rsidRPr="005F46E6">
              <w:rPr>
                <w:rFonts w:ascii="Times New Roman" w:eastAsia="Times New Roman" w:hAnsi="Times New Roman" w:cs="Times New Roman"/>
                <w:b/>
                <w:noProof/>
                <w:color w:val="000000"/>
                <w:sz w:val="20"/>
                <w:szCs w:val="24"/>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58FF007A" w14:textId="77777777" w:rsidR="005F46E6" w:rsidRPr="005F46E6" w:rsidRDefault="005F46E6" w:rsidP="005F46E6">
            <w:pPr>
              <w:spacing w:before="20" w:after="20" w:line="240" w:lineRule="auto"/>
              <w:rPr>
                <w:rFonts w:ascii="Times New Roman" w:eastAsia="Times New Roman" w:hAnsi="Times New Roman" w:cs="Times New Roman"/>
                <w:b/>
                <w:color w:val="000000"/>
                <w:sz w:val="20"/>
                <w:szCs w:val="24"/>
              </w:rPr>
            </w:pPr>
            <w:r w:rsidRPr="005F46E6">
              <w:rPr>
                <w:rFonts w:ascii="Times New Roman" w:eastAsia="Times New Roman" w:hAnsi="Times New Roman" w:cs="Times New Roman"/>
                <w:b/>
                <w:noProof/>
                <w:color w:val="000000"/>
                <w:sz w:val="20"/>
                <w:szCs w:val="24"/>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49C21FC3" w14:textId="77777777" w:rsidR="005F46E6" w:rsidRPr="005F46E6" w:rsidRDefault="005F46E6" w:rsidP="005F46E6">
            <w:pPr>
              <w:spacing w:before="20" w:after="20" w:line="240" w:lineRule="auto"/>
              <w:rPr>
                <w:rFonts w:ascii="Times New Roman" w:eastAsia="Times New Roman" w:hAnsi="Times New Roman" w:cs="Times New Roman"/>
                <w:b/>
                <w:color w:val="000000"/>
                <w:sz w:val="20"/>
                <w:szCs w:val="24"/>
              </w:rPr>
            </w:pPr>
            <w:r w:rsidRPr="005F46E6">
              <w:rPr>
                <w:rFonts w:ascii="Times New Roman" w:eastAsia="Times New Roman" w:hAnsi="Times New Roman" w:cs="Times New Roman"/>
                <w:b/>
                <w:noProof/>
                <w:color w:val="000000"/>
                <w:sz w:val="20"/>
                <w:szCs w:val="24"/>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374954B5" w14:textId="77777777" w:rsidR="005F46E6" w:rsidRPr="005F46E6" w:rsidRDefault="005F46E6" w:rsidP="005F46E6">
            <w:pPr>
              <w:spacing w:before="20" w:after="2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b/>
                <w:noProof/>
                <w:color w:val="000000"/>
                <w:sz w:val="20"/>
                <w:szCs w:val="24"/>
              </w:rPr>
              <w:t>Максимална ставка</w:t>
            </w:r>
          </w:p>
        </w:tc>
      </w:tr>
      <w:tr w:rsidR="005F46E6" w:rsidRPr="005F46E6" w14:paraId="69991EAD" w14:textId="77777777" w:rsidTr="004F1C8A">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BE8E7EA" w14:textId="77777777" w:rsidR="005F46E6" w:rsidRPr="005F46E6" w:rsidRDefault="005F46E6" w:rsidP="005F46E6">
            <w:pPr>
              <w:spacing w:before="20" w:after="2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115C55D" w14:textId="77777777" w:rsidR="005F46E6" w:rsidRPr="005F46E6" w:rsidRDefault="005F46E6" w:rsidP="005F46E6">
            <w:pPr>
              <w:spacing w:before="20" w:after="20" w:line="240" w:lineRule="auto"/>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B4153F5" w14:textId="77777777" w:rsidR="005F46E6" w:rsidRPr="005F46E6" w:rsidRDefault="005F46E6" w:rsidP="005F46E6">
            <w:pPr>
              <w:spacing w:before="20" w:after="20" w:line="240" w:lineRule="auto"/>
              <w:jc w:val="right"/>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43EA94F" w14:textId="77777777" w:rsidR="005F46E6" w:rsidRPr="005F46E6" w:rsidRDefault="005F46E6" w:rsidP="005F46E6">
            <w:pPr>
              <w:spacing w:before="20" w:after="20" w:line="240" w:lineRule="auto"/>
              <w:jc w:val="right"/>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2F2043C" w14:textId="77777777" w:rsidR="005F46E6" w:rsidRPr="005F46E6" w:rsidRDefault="005F46E6" w:rsidP="005F46E6">
            <w:pPr>
              <w:spacing w:before="20" w:after="20" w:line="240" w:lineRule="auto"/>
              <w:jc w:val="right"/>
              <w:rPr>
                <w:rFonts w:ascii="Times New Roman" w:eastAsia="Times New Roman" w:hAnsi="Times New Roman" w:cs="Times New Roman"/>
                <w:color w:val="000000"/>
                <w:sz w:val="20"/>
                <w:szCs w:val="24"/>
              </w:rPr>
            </w:pPr>
            <w:r w:rsidRPr="005F46E6">
              <w:rPr>
                <w:rFonts w:ascii="Times New Roman" w:eastAsia="Times New Roman" w:hAnsi="Times New Roman" w:cs="Times New Roman"/>
                <w:noProof/>
                <w:color w:val="000000"/>
                <w:sz w:val="20"/>
                <w:szCs w:val="24"/>
              </w:rPr>
              <w:t>85,00%</w:t>
            </w:r>
          </w:p>
        </w:tc>
      </w:tr>
    </w:tbl>
    <w:p w14:paraId="323ACB7C" w14:textId="77777777" w:rsidR="00D5590B" w:rsidRDefault="00D5590B">
      <w:pPr>
        <w:rPr>
          <w:ins w:id="118" w:author="MZH" w:date="2025-06-26T08:47:00Z"/>
        </w:rPr>
        <w:sectPr w:rsidR="00D5590B">
          <w:pgSz w:w="12240" w:h="15840"/>
          <w:pgMar w:top="1417" w:right="1417" w:bottom="1417" w:left="1417" w:header="708"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1"/>
        <w:gridCol w:w="1542"/>
        <w:gridCol w:w="1380"/>
        <w:gridCol w:w="2086"/>
        <w:gridCol w:w="921"/>
        <w:gridCol w:w="1816"/>
        <w:gridCol w:w="2808"/>
      </w:tblGrid>
      <w:tr w:rsidR="00D5590B" w:rsidRPr="00D5590B" w14:paraId="7CFACE04" w14:textId="77777777" w:rsidTr="004F1C8A">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149D1876" w14:textId="77777777" w:rsidR="00D5590B" w:rsidRPr="00D5590B" w:rsidRDefault="00D5590B" w:rsidP="00D5590B">
            <w:pPr>
              <w:spacing w:before="20" w:after="20" w:line="240" w:lineRule="auto"/>
              <w:rPr>
                <w:rFonts w:ascii="Times New Roman" w:eastAsia="Times New Roman" w:hAnsi="Times New Roman" w:cs="Times New Roman"/>
                <w:b/>
                <w:color w:val="000000"/>
                <w:sz w:val="20"/>
                <w:szCs w:val="24"/>
              </w:rPr>
            </w:pPr>
            <w:r w:rsidRPr="00D5590B">
              <w:rPr>
                <w:rFonts w:ascii="Times New Roman" w:eastAsia="Times New Roman" w:hAnsi="Times New Roman" w:cs="Times New Roman"/>
                <w:b/>
                <w:noProof/>
                <w:color w:val="000000"/>
                <w:sz w:val="20"/>
                <w:szCs w:val="24"/>
              </w:rPr>
              <w:lastRenderedPageBreak/>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69C0141F" w14:textId="77777777" w:rsidR="00D5590B" w:rsidRPr="00D5590B" w:rsidRDefault="00D5590B" w:rsidP="00D5590B">
            <w:pPr>
              <w:spacing w:before="20" w:after="20" w:line="240" w:lineRule="auto"/>
              <w:rPr>
                <w:rFonts w:ascii="Times New Roman" w:eastAsia="Times New Roman" w:hAnsi="Times New Roman" w:cs="Times New Roman"/>
                <w:b/>
                <w:color w:val="000000"/>
                <w:sz w:val="20"/>
                <w:szCs w:val="24"/>
              </w:rPr>
            </w:pPr>
            <w:r w:rsidRPr="00D5590B">
              <w:rPr>
                <w:rFonts w:ascii="Times New Roman" w:eastAsia="Times New Roman" w:hAnsi="Times New Roman" w:cs="Times New Roman"/>
                <w:b/>
                <w:noProof/>
                <w:color w:val="000000"/>
                <w:sz w:val="20"/>
                <w:szCs w:val="24"/>
              </w:rPr>
              <w:t>Вид на подкрепата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08D0DE61" w14:textId="77777777" w:rsidR="00D5590B" w:rsidRPr="00D5590B" w:rsidRDefault="00D5590B" w:rsidP="00D5590B">
            <w:pPr>
              <w:spacing w:before="20" w:after="20" w:line="240" w:lineRule="auto"/>
              <w:rPr>
                <w:rFonts w:ascii="Times New Roman" w:eastAsia="Times New Roman" w:hAnsi="Times New Roman" w:cs="Times New Roman"/>
                <w:b/>
                <w:color w:val="000000"/>
                <w:sz w:val="20"/>
                <w:szCs w:val="24"/>
              </w:rPr>
            </w:pPr>
            <w:r w:rsidRPr="00D5590B">
              <w:rPr>
                <w:rFonts w:ascii="Times New Roman" w:eastAsia="Times New Roman" w:hAnsi="Times New Roman" w:cs="Times New Roman"/>
                <w:b/>
                <w:noProof/>
                <w:color w:val="000000"/>
                <w:sz w:val="20"/>
                <w:szCs w:val="24"/>
              </w:rPr>
              <w:t>Процентни участия</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4FEFDF0B" w14:textId="77777777" w:rsidR="00D5590B" w:rsidRPr="00D5590B" w:rsidRDefault="00D5590B" w:rsidP="00D5590B">
            <w:pPr>
              <w:spacing w:before="20" w:after="20" w:line="240" w:lineRule="auto"/>
              <w:rPr>
                <w:rFonts w:ascii="Times New Roman" w:eastAsia="Times New Roman" w:hAnsi="Times New Roman" w:cs="Times New Roman"/>
                <w:b/>
                <w:color w:val="000000"/>
                <w:sz w:val="20"/>
                <w:szCs w:val="24"/>
              </w:rPr>
            </w:pPr>
            <w:r w:rsidRPr="00D5590B">
              <w:rPr>
                <w:rFonts w:ascii="Times New Roman" w:eastAsia="Times New Roman" w:hAnsi="Times New Roman" w:cs="Times New Roman"/>
                <w:b/>
                <w:noProof/>
                <w:color w:val="000000"/>
                <w:sz w:val="20"/>
                <w:szCs w:val="24"/>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404C7E7D" w14:textId="77777777" w:rsidR="00D5590B" w:rsidRPr="00D5590B" w:rsidRDefault="00D5590B" w:rsidP="00D5590B">
            <w:pPr>
              <w:spacing w:before="20" w:after="20" w:line="240" w:lineRule="auto"/>
              <w:rPr>
                <w:rFonts w:ascii="Times New Roman" w:eastAsia="Times New Roman" w:hAnsi="Times New Roman" w:cs="Times New Roman"/>
                <w:b/>
                <w:color w:val="000000"/>
                <w:sz w:val="20"/>
                <w:szCs w:val="24"/>
              </w:rPr>
            </w:pPr>
            <w:r w:rsidRPr="00D5590B">
              <w:rPr>
                <w:rFonts w:ascii="Times New Roman" w:eastAsia="Times New Roman" w:hAnsi="Times New Roman" w:cs="Times New Roman"/>
                <w:b/>
                <w:noProof/>
                <w:color w:val="000000"/>
                <w:sz w:val="20"/>
                <w:szCs w:val="24"/>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519D64EA" w14:textId="77777777" w:rsidR="00D5590B" w:rsidRPr="00D5590B" w:rsidRDefault="00D5590B" w:rsidP="00D5590B">
            <w:pPr>
              <w:spacing w:before="20" w:after="20" w:line="240" w:lineRule="auto"/>
              <w:rPr>
                <w:rFonts w:ascii="Times New Roman" w:eastAsia="Times New Roman" w:hAnsi="Times New Roman" w:cs="Times New Roman"/>
                <w:b/>
                <w:color w:val="000000"/>
                <w:sz w:val="20"/>
                <w:szCs w:val="24"/>
              </w:rPr>
            </w:pPr>
            <w:r w:rsidRPr="00D5590B">
              <w:rPr>
                <w:rFonts w:ascii="Times New Roman" w:eastAsia="Times New Roman" w:hAnsi="Times New Roman" w:cs="Times New Roman"/>
                <w:b/>
                <w:noProof/>
                <w:color w:val="000000"/>
                <w:sz w:val="20"/>
                <w:szCs w:val="24"/>
              </w:rPr>
              <w:t>Показател(и) за резултатите</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1E35473E" w14:textId="77777777" w:rsidR="00D5590B" w:rsidRPr="00D5590B" w:rsidRDefault="00D5590B" w:rsidP="00D5590B">
            <w:pPr>
              <w:spacing w:before="20" w:after="20" w:line="240" w:lineRule="auto"/>
              <w:rPr>
                <w:rFonts w:ascii="Times New Roman" w:eastAsia="Times New Roman" w:hAnsi="Times New Roman" w:cs="Times New Roman"/>
                <w:color w:val="000000"/>
                <w:sz w:val="20"/>
                <w:szCs w:val="24"/>
              </w:rPr>
            </w:pPr>
            <w:r w:rsidRPr="00D5590B">
              <w:rPr>
                <w:rFonts w:ascii="Times New Roman" w:eastAsia="Times New Roman" w:hAnsi="Times New Roman" w:cs="Times New Roman"/>
                <w:b/>
                <w:noProof/>
                <w:color w:val="000000"/>
                <w:sz w:val="20"/>
                <w:szCs w:val="24"/>
              </w:rPr>
              <w:t>Единичната сума основава ли се на пренесени разходи?</w:t>
            </w:r>
          </w:p>
        </w:tc>
      </w:tr>
      <w:tr w:rsidR="00D5590B" w:rsidRPr="00D5590B" w14:paraId="5DC01208" w14:textId="77777777" w:rsidTr="004F1C8A">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CBE6E02" w14:textId="77777777" w:rsidR="00D5590B" w:rsidRPr="00D5590B" w:rsidRDefault="00D5590B" w:rsidP="00D5590B">
            <w:pPr>
              <w:spacing w:before="20" w:after="20" w:line="240" w:lineRule="auto"/>
              <w:rPr>
                <w:rFonts w:ascii="Times New Roman" w:eastAsia="Times New Roman" w:hAnsi="Times New Roman" w:cs="Times New Roman"/>
                <w:color w:val="000000"/>
                <w:sz w:val="20"/>
                <w:szCs w:val="24"/>
              </w:rPr>
            </w:pPr>
            <w:r w:rsidRPr="00D5590B">
              <w:rPr>
                <w:rFonts w:ascii="Times New Roman" w:eastAsia="Times New Roman" w:hAnsi="Times New Roman" w:cs="Times New Roman"/>
                <w:noProof/>
                <w:color w:val="000000"/>
                <w:sz w:val="20"/>
                <w:szCs w:val="24"/>
              </w:rPr>
              <w:t>XCO37 - Подпомагане на превантивни дейности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08F149F" w14:textId="77777777" w:rsidR="00D5590B" w:rsidRPr="00D5590B" w:rsidRDefault="00D5590B" w:rsidP="00D5590B">
            <w:pPr>
              <w:spacing w:before="20" w:after="20" w:line="240" w:lineRule="auto"/>
              <w:rPr>
                <w:rFonts w:ascii="Times New Roman" w:eastAsia="Times New Roman" w:hAnsi="Times New Roman" w:cs="Times New Roman"/>
                <w:color w:val="000000"/>
                <w:sz w:val="20"/>
                <w:szCs w:val="24"/>
              </w:rPr>
            </w:pPr>
            <w:r w:rsidRPr="00D5590B">
              <w:rPr>
                <w:rFonts w:ascii="Times New Roman" w:eastAsia="Times New Roman" w:hAnsi="Times New Roman" w:cs="Times New Roman"/>
                <w:noProof/>
                <w:color w:val="000000"/>
                <w:sz w:val="20"/>
                <w:szCs w:val="24"/>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C17060F" w14:textId="77777777" w:rsidR="00D5590B" w:rsidRPr="00D5590B" w:rsidRDefault="00D5590B" w:rsidP="00D5590B">
            <w:pPr>
              <w:spacing w:before="20" w:after="20" w:line="240" w:lineRule="auto"/>
              <w:rPr>
                <w:rFonts w:ascii="Times New Roman" w:eastAsia="Times New Roman" w:hAnsi="Times New Roman" w:cs="Times New Roman"/>
                <w:color w:val="000000"/>
                <w:sz w:val="20"/>
                <w:szCs w:val="24"/>
              </w:rPr>
            </w:pPr>
            <w:r w:rsidRPr="00D5590B">
              <w:rPr>
                <w:rFonts w:ascii="Times New Roman" w:eastAsia="Times New Roman" w:hAnsi="Times New Roman" w:cs="Times New Roman"/>
                <w:noProof/>
                <w:color w:val="000000"/>
                <w:sz w:val="20"/>
                <w:szCs w:val="24"/>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A502F4F" w14:textId="77777777" w:rsidR="00D5590B" w:rsidRPr="00D5590B" w:rsidRDefault="00D5590B" w:rsidP="00D5590B">
            <w:pPr>
              <w:spacing w:before="20" w:after="20" w:line="240" w:lineRule="auto"/>
              <w:rPr>
                <w:rFonts w:ascii="Times New Roman" w:eastAsia="Times New Roman" w:hAnsi="Times New Roman" w:cs="Times New Roman"/>
                <w:color w:val="000000"/>
                <w:sz w:val="20"/>
                <w:szCs w:val="24"/>
              </w:rPr>
            </w:pPr>
            <w:r w:rsidRPr="00D5590B">
              <w:rPr>
                <w:rFonts w:ascii="Times New Roman" w:eastAsia="Times New Roman" w:hAnsi="Times New Roman" w:cs="Times New Roman"/>
                <w:noProof/>
                <w:color w:val="000000"/>
                <w:sz w:val="20"/>
                <w:szCs w:val="24"/>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133DCF0" w14:textId="77777777" w:rsidR="00D5590B" w:rsidRPr="00D5590B" w:rsidRDefault="00D5590B" w:rsidP="00D5590B">
            <w:pPr>
              <w:spacing w:before="20" w:after="20" w:line="240" w:lineRule="auto"/>
              <w:rPr>
                <w:rFonts w:ascii="Times New Roman" w:eastAsia="Times New Roman" w:hAnsi="Times New Roman" w:cs="Times New Roman"/>
                <w:color w:val="000000"/>
                <w:sz w:val="20"/>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DAFCAF6" w14:textId="77777777" w:rsidR="00D5590B" w:rsidRPr="00D5590B" w:rsidRDefault="00D5590B" w:rsidP="00D5590B">
            <w:pPr>
              <w:spacing w:before="20" w:after="20" w:line="240" w:lineRule="auto"/>
              <w:rPr>
                <w:rFonts w:ascii="Times New Roman" w:eastAsia="Times New Roman" w:hAnsi="Times New Roman" w:cs="Times New Roman"/>
                <w:color w:val="000000"/>
                <w:sz w:val="20"/>
                <w:szCs w:val="24"/>
              </w:rPr>
            </w:pPr>
            <w:r w:rsidRPr="00D5590B">
              <w:rPr>
                <w:rFonts w:ascii="Times New Roman" w:eastAsia="Times New Roman" w:hAnsi="Times New Roman" w:cs="Times New Roman"/>
                <w:noProof/>
                <w:color w:val="000000"/>
                <w:sz w:val="20"/>
                <w:szCs w:val="24"/>
              </w:rPr>
              <w:t>R.9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C0A2F28" w14:textId="77777777" w:rsidR="00D5590B" w:rsidRPr="00D5590B" w:rsidRDefault="00D5590B" w:rsidP="00D5590B">
            <w:pPr>
              <w:spacing w:before="20" w:after="20" w:line="240" w:lineRule="auto"/>
              <w:rPr>
                <w:rFonts w:ascii="Times New Roman" w:eastAsia="Times New Roman" w:hAnsi="Times New Roman" w:cs="Times New Roman"/>
                <w:color w:val="000000"/>
                <w:sz w:val="20"/>
                <w:szCs w:val="24"/>
              </w:rPr>
            </w:pPr>
            <w:r w:rsidRPr="00D5590B">
              <w:rPr>
                <w:rFonts w:ascii="Times New Roman" w:eastAsia="Times New Roman" w:hAnsi="Times New Roman" w:cs="Times New Roman"/>
                <w:noProof/>
                <w:color w:val="000000"/>
                <w:sz w:val="20"/>
                <w:szCs w:val="24"/>
              </w:rPr>
              <w:t>Не</w:t>
            </w:r>
          </w:p>
        </w:tc>
      </w:tr>
    </w:tbl>
    <w:p w14:paraId="2C80AA87" w14:textId="77777777" w:rsidR="00D5590B" w:rsidRPr="00D5590B" w:rsidRDefault="00D5590B" w:rsidP="00D5590B">
      <w:pPr>
        <w:spacing w:before="20" w:after="20" w:line="240" w:lineRule="auto"/>
        <w:rPr>
          <w:rFonts w:ascii="Times New Roman" w:eastAsia="Times New Roman" w:hAnsi="Times New Roman" w:cs="Times New Roman"/>
          <w:color w:val="000000"/>
          <w:sz w:val="24"/>
          <w:szCs w:val="24"/>
        </w:rPr>
      </w:pPr>
      <w:r w:rsidRPr="00D5590B">
        <w:rPr>
          <w:rFonts w:ascii="Times New Roman" w:eastAsia="Times New Roman" w:hAnsi="Times New Roman" w:cs="Times New Roman"/>
          <w:noProof/>
          <w:color w:val="000000"/>
          <w:sz w:val="24"/>
          <w:szCs w:val="24"/>
        </w:rPr>
        <w:t>Обяснение и обосновка, свързани с размера на единичната сума</w:t>
      </w:r>
    </w:p>
    <w:p w14:paraId="5F1ACCEA" w14:textId="77777777" w:rsidR="00D5590B" w:rsidRPr="00D5590B" w:rsidRDefault="00D5590B" w:rsidP="00D5590B">
      <w:pPr>
        <w:spacing w:before="20" w:after="20" w:line="240" w:lineRule="auto"/>
        <w:rPr>
          <w:rFonts w:ascii="Times New Roman" w:eastAsia="Times New Roman" w:hAnsi="Times New Roman" w:cs="Times New Roman"/>
          <w:color w:val="000000"/>
          <w:sz w:val="24"/>
          <w:szCs w:val="24"/>
        </w:rPr>
      </w:pPr>
      <w:r w:rsidRPr="00D5590B">
        <w:rPr>
          <w:rFonts w:ascii="Times New Roman" w:eastAsia="Times New Roman" w:hAnsi="Times New Roman" w:cs="Times New Roman"/>
          <w:noProof/>
          <w:color w:val="000000"/>
          <w:sz w:val="24"/>
          <w:szCs w:val="24"/>
        </w:rPr>
        <w:t>XCO37 - Подпомагане на превантивни дейности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94"/>
      </w:tblGrid>
      <w:tr w:rsidR="00D5590B" w:rsidRPr="00D5590B" w14:paraId="44951ADC"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2341EFA" w14:textId="77777777" w:rsidR="00D5590B" w:rsidRPr="00D5590B" w:rsidRDefault="00D5590B" w:rsidP="00D5590B">
            <w:pPr>
              <w:spacing w:before="40" w:after="40" w:line="240" w:lineRule="auto"/>
              <w:rPr>
                <w:rFonts w:ascii="Times New Roman" w:eastAsia="Times New Roman" w:hAnsi="Times New Roman" w:cs="Times New Roman"/>
                <w:sz w:val="24"/>
                <w:szCs w:val="24"/>
              </w:rPr>
            </w:pPr>
            <w:r w:rsidRPr="00D5590B">
              <w:rPr>
                <w:rFonts w:ascii="Times New Roman" w:eastAsia="Times New Roman" w:hAnsi="Times New Roman" w:cs="Times New Roman"/>
                <w:noProof/>
                <w:sz w:val="24"/>
                <w:szCs w:val="24"/>
              </w:rPr>
              <w:t>При определяне на стойностите за взети предвид отделните категории допустими за подпомагане кандидати, допустимите за подпомагане дейности и предложените финансови условия. Максималният размер на разходите за проект са намалени в сравнение с предоставяното подпомагане в рамките на ПРСР 2014-2020. При определяне на средния единичен размер на разходите средната стойност е съобразена и с възможните увеличения на разходите в рамките на програмния период.</w:t>
            </w:r>
          </w:p>
        </w:tc>
      </w:tr>
    </w:tbl>
    <w:p w14:paraId="2734530C" w14:textId="77777777" w:rsidR="00D5590B" w:rsidRPr="00D5590B" w:rsidRDefault="00D5590B" w:rsidP="00D5590B">
      <w:pPr>
        <w:spacing w:before="20" w:after="20" w:line="240" w:lineRule="auto"/>
        <w:outlineLvl w:val="4"/>
        <w:rPr>
          <w:rFonts w:ascii="Times New Roman" w:eastAsia="Times New Roman" w:hAnsi="Times New Roman" w:cs="Times New Roman"/>
          <w:bCs/>
          <w:iCs/>
          <w:color w:val="000000"/>
          <w:sz w:val="24"/>
          <w:szCs w:val="26"/>
        </w:rPr>
      </w:pPr>
      <w:bookmarkStart w:id="119" w:name="_Toc256001631"/>
      <w:r w:rsidRPr="00D5590B">
        <w:rPr>
          <w:rFonts w:ascii="Times New Roman" w:eastAsia="Times New Roman" w:hAnsi="Times New Roman" w:cs="Times New Roman"/>
          <w:bCs/>
          <w:iCs/>
          <w:noProof/>
          <w:color w:val="000000"/>
          <w:sz w:val="24"/>
          <w:szCs w:val="26"/>
        </w:rPr>
        <w:t>13 Планирани единични суми — финансова таблица с крайни продукти</w:t>
      </w:r>
      <w:bookmarkEnd w:id="119"/>
    </w:p>
    <w:p w14:paraId="1D62C722" w14:textId="77777777" w:rsidR="00D5590B" w:rsidRPr="00D5590B" w:rsidRDefault="00D5590B" w:rsidP="00D5590B">
      <w:pPr>
        <w:spacing w:before="20" w:after="20" w:line="240" w:lineRule="auto"/>
        <w:rPr>
          <w:rFonts w:ascii="Times New Roman" w:eastAsia="Times New Roman" w:hAnsi="Times New Roman" w:cs="Times New Roman"/>
          <w:color w:val="000000"/>
          <w:sz w:val="0"/>
          <w:szCs w:val="24"/>
        </w:rPr>
      </w:pPr>
    </w:p>
    <w:p w14:paraId="0DD07D1D" w14:textId="77777777" w:rsidR="005C0332" w:rsidRDefault="005C0332"/>
    <w:sectPr w:rsidR="005C0332" w:rsidSect="00D5590B">
      <w:pgSz w:w="15840" w:h="12240"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2"/>
    <w:multiLevelType w:val="hybridMultilevel"/>
    <w:tmpl w:val="00000032"/>
    <w:lvl w:ilvl="0" w:tplc="4962BD5A">
      <w:start w:val="1"/>
      <w:numFmt w:val="bullet"/>
      <w:lvlText w:val=""/>
      <w:lvlJc w:val="left"/>
      <w:pPr>
        <w:ind w:left="720" w:hanging="360"/>
      </w:pPr>
      <w:rPr>
        <w:rFonts w:ascii="Symbol" w:hAnsi="Symbol"/>
      </w:rPr>
    </w:lvl>
    <w:lvl w:ilvl="1" w:tplc="BE684BDE">
      <w:start w:val="1"/>
      <w:numFmt w:val="bullet"/>
      <w:lvlText w:val="o"/>
      <w:lvlJc w:val="left"/>
      <w:pPr>
        <w:tabs>
          <w:tab w:val="num" w:pos="1440"/>
        </w:tabs>
        <w:ind w:left="1440" w:hanging="360"/>
      </w:pPr>
      <w:rPr>
        <w:rFonts w:ascii="Courier New" w:hAnsi="Courier New"/>
      </w:rPr>
    </w:lvl>
    <w:lvl w:ilvl="2" w:tplc="DEA289EC">
      <w:start w:val="1"/>
      <w:numFmt w:val="bullet"/>
      <w:lvlText w:val=""/>
      <w:lvlJc w:val="left"/>
      <w:pPr>
        <w:tabs>
          <w:tab w:val="num" w:pos="2160"/>
        </w:tabs>
        <w:ind w:left="2160" w:hanging="360"/>
      </w:pPr>
      <w:rPr>
        <w:rFonts w:ascii="Wingdings" w:hAnsi="Wingdings"/>
      </w:rPr>
    </w:lvl>
    <w:lvl w:ilvl="3" w:tplc="9230A798">
      <w:start w:val="1"/>
      <w:numFmt w:val="bullet"/>
      <w:lvlText w:val=""/>
      <w:lvlJc w:val="left"/>
      <w:pPr>
        <w:tabs>
          <w:tab w:val="num" w:pos="2880"/>
        </w:tabs>
        <w:ind w:left="2880" w:hanging="360"/>
      </w:pPr>
      <w:rPr>
        <w:rFonts w:ascii="Symbol" w:hAnsi="Symbol"/>
      </w:rPr>
    </w:lvl>
    <w:lvl w:ilvl="4" w:tplc="110E8D14">
      <w:start w:val="1"/>
      <w:numFmt w:val="bullet"/>
      <w:lvlText w:val="o"/>
      <w:lvlJc w:val="left"/>
      <w:pPr>
        <w:tabs>
          <w:tab w:val="num" w:pos="3600"/>
        </w:tabs>
        <w:ind w:left="3600" w:hanging="360"/>
      </w:pPr>
      <w:rPr>
        <w:rFonts w:ascii="Courier New" w:hAnsi="Courier New"/>
      </w:rPr>
    </w:lvl>
    <w:lvl w:ilvl="5" w:tplc="AAF06426">
      <w:start w:val="1"/>
      <w:numFmt w:val="bullet"/>
      <w:lvlText w:val=""/>
      <w:lvlJc w:val="left"/>
      <w:pPr>
        <w:tabs>
          <w:tab w:val="num" w:pos="4320"/>
        </w:tabs>
        <w:ind w:left="4320" w:hanging="360"/>
      </w:pPr>
      <w:rPr>
        <w:rFonts w:ascii="Wingdings" w:hAnsi="Wingdings"/>
      </w:rPr>
    </w:lvl>
    <w:lvl w:ilvl="6" w:tplc="A2E0134A">
      <w:start w:val="1"/>
      <w:numFmt w:val="bullet"/>
      <w:lvlText w:val=""/>
      <w:lvlJc w:val="left"/>
      <w:pPr>
        <w:tabs>
          <w:tab w:val="num" w:pos="5040"/>
        </w:tabs>
        <w:ind w:left="5040" w:hanging="360"/>
      </w:pPr>
      <w:rPr>
        <w:rFonts w:ascii="Symbol" w:hAnsi="Symbol"/>
      </w:rPr>
    </w:lvl>
    <w:lvl w:ilvl="7" w:tplc="4220181C">
      <w:start w:val="1"/>
      <w:numFmt w:val="bullet"/>
      <w:lvlText w:val="o"/>
      <w:lvlJc w:val="left"/>
      <w:pPr>
        <w:tabs>
          <w:tab w:val="num" w:pos="5760"/>
        </w:tabs>
        <w:ind w:left="5760" w:hanging="360"/>
      </w:pPr>
      <w:rPr>
        <w:rFonts w:ascii="Courier New" w:hAnsi="Courier New"/>
      </w:rPr>
    </w:lvl>
    <w:lvl w:ilvl="8" w:tplc="40B6E00C">
      <w:start w:val="1"/>
      <w:numFmt w:val="bullet"/>
      <w:lvlText w:val=""/>
      <w:lvlJc w:val="left"/>
      <w:pPr>
        <w:tabs>
          <w:tab w:val="num" w:pos="6480"/>
        </w:tabs>
        <w:ind w:left="6480" w:hanging="360"/>
      </w:pPr>
      <w:rPr>
        <w:rFonts w:ascii="Wingdings" w:hAnsi="Wingdings"/>
      </w:rPr>
    </w:lvl>
  </w:abstractNum>
  <w:abstractNum w:abstractNumId="1" w15:restartNumberingAfterBreak="0">
    <w:nsid w:val="4B390ED4"/>
    <w:multiLevelType w:val="hybridMultilevel"/>
    <w:tmpl w:val="891455B8"/>
    <w:lvl w:ilvl="0" w:tplc="A8344A5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61C442C"/>
    <w:multiLevelType w:val="hybridMultilevel"/>
    <w:tmpl w:val="D12AC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E14E77"/>
    <w:multiLevelType w:val="hybridMultilevel"/>
    <w:tmpl w:val="E2CEBEDE"/>
    <w:lvl w:ilvl="0" w:tplc="C2EECCA8">
      <w:numFmt w:val="bullet"/>
      <w:lvlText w:val="·"/>
      <w:lvlJc w:val="left"/>
      <w:pPr>
        <w:ind w:left="20" w:hanging="219"/>
      </w:pPr>
      <w:rPr>
        <w:rFonts w:ascii="Times New Roman" w:eastAsia="Times New Roman" w:hAnsi="Times New Roman" w:cs="Times New Roman" w:hint="default"/>
        <w:b w:val="0"/>
        <w:bCs w:val="0"/>
        <w:i w:val="0"/>
        <w:iCs w:val="0"/>
        <w:spacing w:val="0"/>
        <w:w w:val="100"/>
        <w:sz w:val="24"/>
        <w:szCs w:val="24"/>
        <w:lang w:val="bg-BG" w:eastAsia="en-US" w:bidi="ar-SA"/>
      </w:rPr>
    </w:lvl>
    <w:lvl w:ilvl="1" w:tplc="FCEEDD82">
      <w:numFmt w:val="bullet"/>
      <w:lvlText w:val="•"/>
      <w:lvlJc w:val="left"/>
      <w:pPr>
        <w:ind w:left="1046" w:hanging="219"/>
      </w:pPr>
      <w:rPr>
        <w:rFonts w:hint="default"/>
        <w:lang w:val="bg-BG" w:eastAsia="en-US" w:bidi="ar-SA"/>
      </w:rPr>
    </w:lvl>
    <w:lvl w:ilvl="2" w:tplc="618C909A">
      <w:numFmt w:val="bullet"/>
      <w:lvlText w:val="•"/>
      <w:lvlJc w:val="left"/>
      <w:pPr>
        <w:ind w:left="2072" w:hanging="219"/>
      </w:pPr>
      <w:rPr>
        <w:rFonts w:hint="default"/>
        <w:lang w:val="bg-BG" w:eastAsia="en-US" w:bidi="ar-SA"/>
      </w:rPr>
    </w:lvl>
    <w:lvl w:ilvl="3" w:tplc="E5824A0C">
      <w:numFmt w:val="bullet"/>
      <w:lvlText w:val="•"/>
      <w:lvlJc w:val="left"/>
      <w:pPr>
        <w:ind w:left="3098" w:hanging="219"/>
      </w:pPr>
      <w:rPr>
        <w:rFonts w:hint="default"/>
        <w:lang w:val="bg-BG" w:eastAsia="en-US" w:bidi="ar-SA"/>
      </w:rPr>
    </w:lvl>
    <w:lvl w:ilvl="4" w:tplc="32649982">
      <w:numFmt w:val="bullet"/>
      <w:lvlText w:val="•"/>
      <w:lvlJc w:val="left"/>
      <w:pPr>
        <w:ind w:left="4124" w:hanging="219"/>
      </w:pPr>
      <w:rPr>
        <w:rFonts w:hint="default"/>
        <w:lang w:val="bg-BG" w:eastAsia="en-US" w:bidi="ar-SA"/>
      </w:rPr>
    </w:lvl>
    <w:lvl w:ilvl="5" w:tplc="A14685BA">
      <w:numFmt w:val="bullet"/>
      <w:lvlText w:val="•"/>
      <w:lvlJc w:val="left"/>
      <w:pPr>
        <w:ind w:left="5150" w:hanging="219"/>
      </w:pPr>
      <w:rPr>
        <w:rFonts w:hint="default"/>
        <w:lang w:val="bg-BG" w:eastAsia="en-US" w:bidi="ar-SA"/>
      </w:rPr>
    </w:lvl>
    <w:lvl w:ilvl="6" w:tplc="AA8C5178">
      <w:numFmt w:val="bullet"/>
      <w:lvlText w:val="•"/>
      <w:lvlJc w:val="left"/>
      <w:pPr>
        <w:ind w:left="6176" w:hanging="219"/>
      </w:pPr>
      <w:rPr>
        <w:rFonts w:hint="default"/>
        <w:lang w:val="bg-BG" w:eastAsia="en-US" w:bidi="ar-SA"/>
      </w:rPr>
    </w:lvl>
    <w:lvl w:ilvl="7" w:tplc="019E8552">
      <w:numFmt w:val="bullet"/>
      <w:lvlText w:val="•"/>
      <w:lvlJc w:val="left"/>
      <w:pPr>
        <w:ind w:left="7202" w:hanging="219"/>
      </w:pPr>
      <w:rPr>
        <w:rFonts w:hint="default"/>
        <w:lang w:val="bg-BG" w:eastAsia="en-US" w:bidi="ar-SA"/>
      </w:rPr>
    </w:lvl>
    <w:lvl w:ilvl="8" w:tplc="44E2E1F6">
      <w:numFmt w:val="bullet"/>
      <w:lvlText w:val="•"/>
      <w:lvlJc w:val="left"/>
      <w:pPr>
        <w:ind w:left="8228" w:hanging="219"/>
      </w:pPr>
      <w:rPr>
        <w:rFonts w:hint="default"/>
        <w:lang w:val="bg-BG" w:eastAsia="en-US" w:bidi="ar-SA"/>
      </w:rPr>
    </w:lvl>
  </w:abstractNum>
  <w:abstractNum w:abstractNumId="4" w15:restartNumberingAfterBreak="0">
    <w:nsid w:val="7F8A33EE"/>
    <w:multiLevelType w:val="hybridMultilevel"/>
    <w:tmpl w:val="E97A9C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ZH">
    <w15:presenceInfo w15:providerId="None" w15:userId="MZH"/>
  </w15:person>
  <w15:person w15:author="Elena A. Ivanova">
    <w15:presenceInfo w15:providerId="AD" w15:userId="S-1-5-21-3673932534-3318588094-701912851-37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6E6"/>
    <w:rsid w:val="000C5E32"/>
    <w:rsid w:val="000F1FF5"/>
    <w:rsid w:val="001D1359"/>
    <w:rsid w:val="00240ED2"/>
    <w:rsid w:val="00246C33"/>
    <w:rsid w:val="0027298D"/>
    <w:rsid w:val="002D557C"/>
    <w:rsid w:val="00444B76"/>
    <w:rsid w:val="00563D4D"/>
    <w:rsid w:val="0059761D"/>
    <w:rsid w:val="005C0332"/>
    <w:rsid w:val="005D7E8B"/>
    <w:rsid w:val="005F21E0"/>
    <w:rsid w:val="005F46E6"/>
    <w:rsid w:val="00634B41"/>
    <w:rsid w:val="006E4FF4"/>
    <w:rsid w:val="00794379"/>
    <w:rsid w:val="0085093F"/>
    <w:rsid w:val="008B5212"/>
    <w:rsid w:val="009F38F9"/>
    <w:rsid w:val="00AC393A"/>
    <w:rsid w:val="00AE1ACC"/>
    <w:rsid w:val="00B15AA1"/>
    <w:rsid w:val="00B57B9D"/>
    <w:rsid w:val="00C9419B"/>
    <w:rsid w:val="00CE622C"/>
    <w:rsid w:val="00CF01DA"/>
    <w:rsid w:val="00D31F90"/>
    <w:rsid w:val="00D36288"/>
    <w:rsid w:val="00D5590B"/>
    <w:rsid w:val="00E94722"/>
    <w:rsid w:val="00F86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35142"/>
  <w15:chartTrackingRefBased/>
  <w15:docId w15:val="{160AB0B5-8DA5-477F-826D-E43A30EF5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5590B"/>
    <w:rPr>
      <w:sz w:val="16"/>
      <w:szCs w:val="16"/>
    </w:rPr>
  </w:style>
  <w:style w:type="paragraph" w:styleId="CommentText">
    <w:name w:val="annotation text"/>
    <w:basedOn w:val="Normal"/>
    <w:link w:val="CommentTextChar"/>
    <w:uiPriority w:val="99"/>
    <w:semiHidden/>
    <w:unhideWhenUsed/>
    <w:rsid w:val="00D5590B"/>
    <w:pPr>
      <w:spacing w:line="240" w:lineRule="auto"/>
    </w:pPr>
    <w:rPr>
      <w:sz w:val="20"/>
      <w:szCs w:val="20"/>
    </w:rPr>
  </w:style>
  <w:style w:type="character" w:customStyle="1" w:styleId="CommentTextChar">
    <w:name w:val="Comment Text Char"/>
    <w:basedOn w:val="DefaultParagraphFont"/>
    <w:link w:val="CommentText"/>
    <w:uiPriority w:val="99"/>
    <w:semiHidden/>
    <w:rsid w:val="00D5590B"/>
    <w:rPr>
      <w:sz w:val="20"/>
      <w:szCs w:val="20"/>
    </w:rPr>
  </w:style>
  <w:style w:type="paragraph" w:styleId="CommentSubject">
    <w:name w:val="annotation subject"/>
    <w:basedOn w:val="CommentText"/>
    <w:next w:val="CommentText"/>
    <w:link w:val="CommentSubjectChar"/>
    <w:uiPriority w:val="99"/>
    <w:semiHidden/>
    <w:unhideWhenUsed/>
    <w:rsid w:val="00D5590B"/>
    <w:rPr>
      <w:b/>
      <w:bCs/>
    </w:rPr>
  </w:style>
  <w:style w:type="character" w:customStyle="1" w:styleId="CommentSubjectChar">
    <w:name w:val="Comment Subject Char"/>
    <w:basedOn w:val="CommentTextChar"/>
    <w:link w:val="CommentSubject"/>
    <w:uiPriority w:val="99"/>
    <w:semiHidden/>
    <w:rsid w:val="00D5590B"/>
    <w:rPr>
      <w:b/>
      <w:bCs/>
      <w:sz w:val="20"/>
      <w:szCs w:val="20"/>
    </w:rPr>
  </w:style>
  <w:style w:type="paragraph" w:styleId="BalloonText">
    <w:name w:val="Balloon Text"/>
    <w:basedOn w:val="Normal"/>
    <w:link w:val="BalloonTextChar"/>
    <w:uiPriority w:val="99"/>
    <w:semiHidden/>
    <w:unhideWhenUsed/>
    <w:rsid w:val="00D559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590B"/>
    <w:rPr>
      <w:rFonts w:ascii="Segoe UI" w:hAnsi="Segoe UI" w:cs="Segoe UI"/>
      <w:sz w:val="18"/>
      <w:szCs w:val="18"/>
    </w:rPr>
  </w:style>
  <w:style w:type="paragraph" w:styleId="ListParagraph">
    <w:name w:val="List Paragraph"/>
    <w:basedOn w:val="Normal"/>
    <w:uiPriority w:val="34"/>
    <w:qFormat/>
    <w:rsid w:val="00246C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3904</Words>
  <Characters>22253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MZH</dc:creator>
  <cp:keywords/>
  <dc:description/>
  <cp:lastModifiedBy>Elena A. Ivanova</cp:lastModifiedBy>
  <cp:revision>2</cp:revision>
  <dcterms:created xsi:type="dcterms:W3CDTF">2025-08-20T14:23:00Z</dcterms:created>
  <dcterms:modified xsi:type="dcterms:W3CDTF">2025-08-20T14:23:00Z</dcterms:modified>
</cp:coreProperties>
</file>